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raster"/>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61B6D7C6" w14:textId="77777777" w:rsidTr="00D74AE1">
        <w:trPr>
          <w:trHeight w:hRule="exact" w:val="2948"/>
        </w:trPr>
        <w:tc>
          <w:tcPr>
            <w:tcW w:w="11185" w:type="dxa"/>
          </w:tcPr>
          <w:p w14:paraId="5E399285"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3E80B081" w14:textId="77777777" w:rsidR="008972C3" w:rsidRDefault="008972C3" w:rsidP="003274DB"/>
    <w:p w14:paraId="6A001C14" w14:textId="77777777" w:rsidR="00D74AE1" w:rsidRDefault="00D74AE1" w:rsidP="003274DB"/>
    <w:p w14:paraId="21421597" w14:textId="4EA4F7CB" w:rsidR="0093492E" w:rsidRDefault="00855E19" w:rsidP="0026038D">
      <w:pPr>
        <w:pStyle w:val="Documentnumber"/>
      </w:pPr>
      <w:r>
        <w:t>G</w:t>
      </w:r>
      <w:r w:rsidR="0026038D">
        <w:t>1</w:t>
      </w:r>
      <w:r w:rsidR="00115CC4">
        <w:t>027</w:t>
      </w:r>
    </w:p>
    <w:p w14:paraId="4B177E05" w14:textId="42243EF4" w:rsidR="00776004" w:rsidRPr="00115CC4" w:rsidRDefault="00115CC4" w:rsidP="006218E8">
      <w:pPr>
        <w:pStyle w:val="Documentname"/>
      </w:pPr>
      <w:r w:rsidRPr="00115CC4">
        <w:rPr>
          <w:bCs/>
        </w:rPr>
        <w:t>Simulation in VTS Training</w:t>
      </w:r>
    </w:p>
    <w:p w14:paraId="5F4A59CF" w14:textId="77777777" w:rsidR="00CF49CC" w:rsidRDefault="00CF49CC" w:rsidP="00D74AE1"/>
    <w:p w14:paraId="42644BCA" w14:textId="77777777" w:rsidR="004E0BBB" w:rsidRDefault="004E0BBB" w:rsidP="00D74AE1"/>
    <w:p w14:paraId="1CBC6C50" w14:textId="77777777" w:rsidR="004E0BBB" w:rsidRDefault="004E0BBB" w:rsidP="00D74AE1"/>
    <w:p w14:paraId="0393EA12" w14:textId="77777777" w:rsidR="004E0BBB" w:rsidRDefault="004E0BBB" w:rsidP="00D74AE1"/>
    <w:p w14:paraId="7BAF35D4" w14:textId="65C31228" w:rsidR="00D3277D" w:rsidRDefault="002B599E" w:rsidP="00404CD4">
      <w:r>
        <w:t>Overview</w:t>
      </w:r>
      <w:r w:rsidR="00404CD4">
        <w:t xml:space="preserve"> ITG</w:t>
      </w:r>
      <w:r w:rsidR="002F7E46">
        <w:t>7</w:t>
      </w:r>
    </w:p>
    <w:p w14:paraId="632C225A" w14:textId="39481957" w:rsidR="00404CD4" w:rsidRDefault="002F7E46" w:rsidP="004E07C3">
      <w:pPr>
        <w:pStyle w:val="Lijstalinea"/>
        <w:numPr>
          <w:ilvl w:val="0"/>
          <w:numId w:val="67"/>
        </w:numPr>
      </w:pPr>
      <w:r>
        <w:t>Finalized</w:t>
      </w:r>
      <w:r w:rsidR="00404CD4">
        <w:t xml:space="preserve"> </w:t>
      </w:r>
      <w:r w:rsidR="004E07C3">
        <w:t>chapter 8</w:t>
      </w:r>
    </w:p>
    <w:p w14:paraId="6ED34C02" w14:textId="34E401F3" w:rsidR="008D2863" w:rsidRDefault="002F7E46" w:rsidP="004E07C3">
      <w:pPr>
        <w:pStyle w:val="Lijstalinea"/>
        <w:numPr>
          <w:ilvl w:val="0"/>
          <w:numId w:val="67"/>
        </w:numPr>
      </w:pPr>
      <w:r>
        <w:t>Proposed annex on debriefing (taken from G1103) but no</w:t>
      </w:r>
      <w:r w:rsidR="00244CAF">
        <w:t xml:space="preserve"> further annexes</w:t>
      </w:r>
    </w:p>
    <w:p w14:paraId="50BEF9C2" w14:textId="2C95BC5B" w:rsidR="00244CAF" w:rsidRDefault="00244CAF" w:rsidP="004E07C3">
      <w:pPr>
        <w:pStyle w:val="Lijstalinea"/>
        <w:numPr>
          <w:ilvl w:val="0"/>
          <w:numId w:val="67"/>
        </w:numPr>
      </w:pPr>
      <w:r>
        <w:t>Use of participant instead of student or trainee</w:t>
      </w:r>
    </w:p>
    <w:p w14:paraId="314FCDC9" w14:textId="27228D79" w:rsidR="00244CAF" w:rsidRDefault="00244CAF" w:rsidP="004E07C3">
      <w:pPr>
        <w:pStyle w:val="Lijstalinea"/>
        <w:numPr>
          <w:ilvl w:val="0"/>
          <w:numId w:val="67"/>
        </w:numPr>
      </w:pPr>
      <w:r>
        <w:t xml:space="preserve">Use of </w:t>
      </w:r>
      <w:r w:rsidR="009369CD">
        <w:t>training objectives instead of learning objectives</w:t>
      </w:r>
    </w:p>
    <w:p w14:paraId="15443FF4" w14:textId="77777777" w:rsidR="002F40BA" w:rsidRDefault="002F40BA" w:rsidP="002F40BA"/>
    <w:p w14:paraId="1CFE53F0" w14:textId="64B584C5" w:rsidR="002F40BA" w:rsidRDefault="009369CD" w:rsidP="002F40BA">
      <w:r>
        <w:t>For VTS57</w:t>
      </w:r>
    </w:p>
    <w:p w14:paraId="5F8C4457" w14:textId="31A29C01" w:rsidR="008D2863" w:rsidRDefault="00B838E3" w:rsidP="002F40BA">
      <w:pPr>
        <w:pStyle w:val="Lijstalinea"/>
        <w:numPr>
          <w:ilvl w:val="0"/>
          <w:numId w:val="67"/>
        </w:numPr>
      </w:pPr>
      <w:r>
        <w:t>Review Input document + ITG report</w:t>
      </w:r>
    </w:p>
    <w:p w14:paraId="75F5D75E" w14:textId="78F5596E" w:rsidR="00B838E3" w:rsidRDefault="00B838E3" w:rsidP="002F40BA">
      <w:pPr>
        <w:pStyle w:val="Lijstalinea"/>
        <w:numPr>
          <w:ilvl w:val="0"/>
          <w:numId w:val="67"/>
        </w:numPr>
      </w:pPr>
      <w:r>
        <w:t>Finalize introduction + harmo</w:t>
      </w:r>
      <w:r w:rsidR="000C46FF">
        <w:t>nize it with introduction in remote learning GL</w:t>
      </w:r>
    </w:p>
    <w:p w14:paraId="5F9A8D31" w14:textId="10C88BE2" w:rsidR="002F40BA" w:rsidRDefault="000C46FF" w:rsidP="002F40BA">
      <w:pPr>
        <w:pStyle w:val="Lijstalinea"/>
        <w:numPr>
          <w:ilvl w:val="0"/>
          <w:numId w:val="67"/>
        </w:numPr>
      </w:pPr>
      <w:r>
        <w:t>Discuss definition chapter</w:t>
      </w:r>
    </w:p>
    <w:p w14:paraId="0BC2E8A7" w14:textId="487F5868" w:rsidR="000C46FF" w:rsidRDefault="003054FE" w:rsidP="002F40BA">
      <w:pPr>
        <w:pStyle w:val="Lijstalinea"/>
        <w:numPr>
          <w:ilvl w:val="0"/>
          <w:numId w:val="67"/>
        </w:numPr>
      </w:pPr>
      <w:r>
        <w:t>Discuss open items</w:t>
      </w:r>
      <w:r w:rsidR="00870F83">
        <w:t xml:space="preserve"> and remaining inputs</w:t>
      </w:r>
    </w:p>
    <w:p w14:paraId="59DE5D18" w14:textId="2E2E6D53" w:rsidR="003054FE" w:rsidRDefault="00870F83" w:rsidP="002F40BA">
      <w:pPr>
        <w:pStyle w:val="Lijstalinea"/>
        <w:numPr>
          <w:ilvl w:val="0"/>
          <w:numId w:val="67"/>
        </w:numPr>
      </w:pPr>
      <w:r>
        <w:t>Tidy up</w:t>
      </w:r>
    </w:p>
    <w:p w14:paraId="65E2EBB0" w14:textId="3E3C4DB8" w:rsidR="00870F83" w:rsidRDefault="00870F83" w:rsidP="002F40BA">
      <w:pPr>
        <w:pStyle w:val="Lijstalinea"/>
        <w:numPr>
          <w:ilvl w:val="0"/>
          <w:numId w:val="67"/>
        </w:numPr>
      </w:pPr>
      <w:r>
        <w:t>Final review</w:t>
      </w:r>
    </w:p>
    <w:p w14:paraId="79C4539A" w14:textId="2FD23C2C" w:rsidR="004E0BBB" w:rsidRDefault="00870F83" w:rsidP="00D74AE1">
      <w:r>
        <w:t>Submit to VTS Committee for approval</w:t>
      </w:r>
    </w:p>
    <w:p w14:paraId="7BC82E2F" w14:textId="77777777" w:rsidR="004E0BBB" w:rsidRDefault="004E0BBB" w:rsidP="00D74AE1"/>
    <w:p w14:paraId="49A0A900" w14:textId="77777777" w:rsidR="004E0BBB" w:rsidRDefault="004E0BBB" w:rsidP="00D74AE1"/>
    <w:p w14:paraId="33803C71" w14:textId="77777777" w:rsidR="004E0BBB" w:rsidRDefault="004E0BBB" w:rsidP="00D74AE1"/>
    <w:p w14:paraId="599B93EA" w14:textId="77777777" w:rsidR="004E0BBB" w:rsidRDefault="004E0BBB" w:rsidP="00D74AE1"/>
    <w:p w14:paraId="4086622E" w14:textId="77777777" w:rsidR="004E0BBB" w:rsidRDefault="004E0BBB" w:rsidP="00D74AE1"/>
    <w:p w14:paraId="7E71674F" w14:textId="77777777" w:rsidR="004E0BBB" w:rsidRDefault="004E0BBB" w:rsidP="00D74AE1"/>
    <w:p w14:paraId="5F95316A" w14:textId="77777777" w:rsidR="004E0BBB" w:rsidRDefault="004E0BBB" w:rsidP="00D74AE1"/>
    <w:p w14:paraId="7995A91D" w14:textId="77777777" w:rsidR="004E0BBB" w:rsidRDefault="004E0BBB" w:rsidP="00D74AE1"/>
    <w:p w14:paraId="7D85B62B" w14:textId="77777777" w:rsidR="004E0BBB" w:rsidRDefault="004E0BBB" w:rsidP="00D74AE1"/>
    <w:p w14:paraId="0DAA7A8C" w14:textId="77777777" w:rsidR="004E0BBB" w:rsidRDefault="004E0BBB" w:rsidP="00D74AE1"/>
    <w:p w14:paraId="602C0820" w14:textId="77777777" w:rsidR="00734BC6" w:rsidRDefault="00734BC6" w:rsidP="00D74AE1"/>
    <w:p w14:paraId="12CA796D" w14:textId="77777777" w:rsidR="00177C80" w:rsidRDefault="00177C80" w:rsidP="00D74AE1"/>
    <w:p w14:paraId="1440A778" w14:textId="77777777" w:rsidR="004E0BBB" w:rsidRDefault="004E0BBB" w:rsidP="00D74AE1"/>
    <w:p w14:paraId="0F655308" w14:textId="77777777" w:rsidR="004E0BBB" w:rsidRDefault="004E0BBB" w:rsidP="00D74AE1"/>
    <w:p w14:paraId="4104FE77" w14:textId="77777777" w:rsidR="004E0BBB" w:rsidRDefault="004E0BBB" w:rsidP="00D74AE1"/>
    <w:p w14:paraId="77A2E57B" w14:textId="77777777" w:rsidR="004E0BBB" w:rsidRDefault="004E0BBB" w:rsidP="00D74AE1"/>
    <w:p w14:paraId="3F4AA01C" w14:textId="045C8DD3" w:rsidR="004E0BBB" w:rsidRDefault="004E0BBB" w:rsidP="004E0BBB">
      <w:pPr>
        <w:pStyle w:val="Editionnumber"/>
      </w:pPr>
      <w:r>
        <w:t>Edition 1.</w:t>
      </w:r>
      <w:r w:rsidR="00F17BA6">
        <w:t>2</w:t>
      </w:r>
    </w:p>
    <w:p w14:paraId="17F0F987" w14:textId="0DF676B7" w:rsidR="00C2388F" w:rsidRPr="006F2064" w:rsidRDefault="00C2388F" w:rsidP="00C2388F">
      <w:pPr>
        <w:pStyle w:val="MRN"/>
        <w:rPr>
          <w:lang w:val="sv-SE"/>
        </w:rPr>
        <w:sectPr w:rsidR="00C2388F" w:rsidRPr="006F2064" w:rsidSect="0071160D">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758" w:gutter="0"/>
          <w:cols w:space="708"/>
          <w:docGrid w:linePitch="360"/>
        </w:sectPr>
      </w:pPr>
      <w:bookmarkStart w:id="3" w:name="_Hlk79160440"/>
    </w:p>
    <w:bookmarkEnd w:id="3"/>
    <w:p w14:paraId="23ACAA85" w14:textId="781562EE" w:rsidR="00C2388F" w:rsidRPr="004B51A6" w:rsidRDefault="00C2388F" w:rsidP="00D74AE1">
      <w:pPr>
        <w:rPr>
          <w:sz w:val="28"/>
          <w:szCs w:val="28"/>
          <w:lang w:val="it-IT"/>
        </w:rPr>
        <w:sectPr w:rsidR="00C2388F" w:rsidRPr="004B51A6" w:rsidSect="007E30DF">
          <w:headerReference w:type="default" r:id="rId17"/>
          <w:footerReference w:type="even" r:id="rId18"/>
          <w:footerReference w:type="default" r:id="rId19"/>
          <w:headerReference w:type="first" r:id="rId20"/>
          <w:footerReference w:type="first" r:id="rId21"/>
          <w:type w:val="continuous"/>
          <w:pgSz w:w="11906" w:h="16838" w:code="9"/>
          <w:pgMar w:top="567" w:right="1276" w:bottom="2495" w:left="1276" w:header="567" w:footer="567" w:gutter="0"/>
          <w:cols w:space="708"/>
          <w:docGrid w:linePitch="360"/>
        </w:sectPr>
      </w:pPr>
    </w:p>
    <w:p w14:paraId="3216776D" w14:textId="4D719FD2" w:rsidR="00914E26" w:rsidRDefault="00914E26" w:rsidP="00914E26">
      <w:pPr>
        <w:pStyle w:val="Plattetekst"/>
      </w:pPr>
      <w:r w:rsidRPr="00460028">
        <w:lastRenderedPageBreak/>
        <w:t>Revisions to th</w:t>
      </w:r>
      <w:r>
        <w:t>is</w:t>
      </w:r>
      <w:r w:rsidRPr="00460028">
        <w:t xml:space="preserve"> </w:t>
      </w:r>
      <w:r w:rsidR="000773A6">
        <w:t>d</w:t>
      </w:r>
      <w:r w:rsidRPr="00460028">
        <w:t>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283E4B" w:rsidRPr="00283E4B" w14:paraId="5F5F879E" w14:textId="77777777" w:rsidTr="0071160D">
        <w:tc>
          <w:tcPr>
            <w:tcW w:w="1908" w:type="dxa"/>
          </w:tcPr>
          <w:p w14:paraId="5A5BB39B" w14:textId="77777777" w:rsidR="00283E4B" w:rsidRPr="00283E4B" w:rsidRDefault="00283E4B" w:rsidP="00283E4B">
            <w:pPr>
              <w:spacing w:before="60" w:after="60"/>
              <w:ind w:left="113" w:right="113"/>
              <w:rPr>
                <w:b/>
                <w:color w:val="00558C"/>
                <w:sz w:val="20"/>
              </w:rPr>
            </w:pPr>
            <w:r w:rsidRPr="00283E4B">
              <w:rPr>
                <w:b/>
                <w:color w:val="00558C"/>
                <w:sz w:val="20"/>
              </w:rPr>
              <w:t>Date</w:t>
            </w:r>
          </w:p>
        </w:tc>
        <w:tc>
          <w:tcPr>
            <w:tcW w:w="6025" w:type="dxa"/>
          </w:tcPr>
          <w:p w14:paraId="0B0620B2" w14:textId="77777777" w:rsidR="00283E4B" w:rsidRPr="00283E4B" w:rsidRDefault="00283E4B" w:rsidP="00283E4B">
            <w:pPr>
              <w:spacing w:before="60" w:after="60"/>
              <w:ind w:left="113" w:right="113"/>
              <w:rPr>
                <w:b/>
                <w:color w:val="00558C"/>
                <w:sz w:val="20"/>
              </w:rPr>
            </w:pPr>
            <w:r w:rsidRPr="00283E4B">
              <w:rPr>
                <w:b/>
                <w:color w:val="00558C"/>
                <w:sz w:val="20"/>
              </w:rPr>
              <w:t>Details</w:t>
            </w:r>
          </w:p>
        </w:tc>
        <w:tc>
          <w:tcPr>
            <w:tcW w:w="2552" w:type="dxa"/>
          </w:tcPr>
          <w:p w14:paraId="052108E9" w14:textId="77777777" w:rsidR="00283E4B" w:rsidRPr="00283E4B" w:rsidRDefault="00283E4B" w:rsidP="00283E4B">
            <w:pPr>
              <w:spacing w:before="60" w:after="60"/>
              <w:ind w:left="113" w:right="113"/>
              <w:rPr>
                <w:b/>
                <w:color w:val="00558C"/>
                <w:sz w:val="20"/>
              </w:rPr>
            </w:pPr>
            <w:r w:rsidRPr="00283E4B">
              <w:rPr>
                <w:b/>
                <w:color w:val="00558C"/>
                <w:sz w:val="20"/>
              </w:rPr>
              <w:t>Approval</w:t>
            </w:r>
          </w:p>
        </w:tc>
      </w:tr>
      <w:tr w:rsidR="00283E4B" w:rsidRPr="00283E4B" w14:paraId="2C3AFA42" w14:textId="77777777" w:rsidTr="00240EB1">
        <w:trPr>
          <w:trHeight w:val="851"/>
        </w:trPr>
        <w:tc>
          <w:tcPr>
            <w:tcW w:w="1908" w:type="dxa"/>
          </w:tcPr>
          <w:p w14:paraId="6EE2A258" w14:textId="7A6F1678" w:rsidR="00283E4B" w:rsidRPr="00283E4B" w:rsidRDefault="00283E4B" w:rsidP="001C30C9">
            <w:pPr>
              <w:pStyle w:val="Tabletext"/>
            </w:pPr>
            <w:r>
              <w:t>June 2002</w:t>
            </w:r>
          </w:p>
        </w:tc>
        <w:tc>
          <w:tcPr>
            <w:tcW w:w="6025" w:type="dxa"/>
          </w:tcPr>
          <w:p w14:paraId="077B0408" w14:textId="761F253A" w:rsidR="00283E4B" w:rsidRPr="00283E4B" w:rsidRDefault="002B4EE8" w:rsidP="001C30C9">
            <w:pPr>
              <w:pStyle w:val="Tabletext"/>
            </w:pPr>
            <w:r>
              <w:t xml:space="preserve">First </w:t>
            </w:r>
            <w:r w:rsidR="00283E4B">
              <w:t>issue</w:t>
            </w:r>
          </w:p>
        </w:tc>
        <w:tc>
          <w:tcPr>
            <w:tcW w:w="2552" w:type="dxa"/>
          </w:tcPr>
          <w:p w14:paraId="15565657" w14:textId="0D14F366" w:rsidR="00283E4B" w:rsidRPr="00283E4B" w:rsidRDefault="00283E4B" w:rsidP="001C30C9">
            <w:pPr>
              <w:pStyle w:val="Tabletext"/>
            </w:pPr>
          </w:p>
        </w:tc>
      </w:tr>
      <w:tr w:rsidR="00283E4B" w:rsidRPr="00283E4B" w14:paraId="13BD3C87" w14:textId="77777777" w:rsidTr="00240EB1">
        <w:trPr>
          <w:trHeight w:val="851"/>
        </w:trPr>
        <w:tc>
          <w:tcPr>
            <w:tcW w:w="1908" w:type="dxa"/>
          </w:tcPr>
          <w:p w14:paraId="6D9F87B9" w14:textId="1978F1F8" w:rsidR="00283E4B" w:rsidRPr="00283E4B" w:rsidRDefault="00283E4B" w:rsidP="001C30C9">
            <w:pPr>
              <w:pStyle w:val="Tabletext"/>
            </w:pPr>
            <w:r>
              <w:t>July 2005</w:t>
            </w:r>
          </w:p>
        </w:tc>
        <w:tc>
          <w:tcPr>
            <w:tcW w:w="6025" w:type="dxa"/>
          </w:tcPr>
          <w:p w14:paraId="1C26A491" w14:textId="139CB325" w:rsidR="00283E4B" w:rsidRPr="00283E4B" w:rsidRDefault="00407A7C" w:rsidP="001C30C9">
            <w:pPr>
              <w:pStyle w:val="Tabletext"/>
            </w:pPr>
            <w:r>
              <w:t xml:space="preserve">Edition 1.1 </w:t>
            </w:r>
            <w:r w:rsidR="00283E4B">
              <w:t xml:space="preserve">Entire document reformatted </w:t>
            </w:r>
            <w:r w:rsidR="00283E4B" w:rsidRPr="00283E4B">
              <w:t xml:space="preserve">to reflect IALA </w:t>
            </w:r>
            <w:r>
              <w:t>d</w:t>
            </w:r>
            <w:r w:rsidR="00283E4B" w:rsidRPr="00283E4B">
              <w:t xml:space="preserve">ocumentation </w:t>
            </w:r>
            <w:r>
              <w:t>h</w:t>
            </w:r>
            <w:r w:rsidR="00283E4B" w:rsidRPr="00283E4B">
              <w:t>ierarchy</w:t>
            </w:r>
            <w:r w:rsidR="003C278B">
              <w:t>.</w:t>
            </w:r>
          </w:p>
        </w:tc>
        <w:tc>
          <w:tcPr>
            <w:tcW w:w="2552" w:type="dxa"/>
          </w:tcPr>
          <w:p w14:paraId="118418EF" w14:textId="77CA530A" w:rsidR="00283E4B" w:rsidRPr="00283E4B" w:rsidRDefault="00283E4B" w:rsidP="001C30C9">
            <w:pPr>
              <w:pStyle w:val="Tabletext"/>
            </w:pPr>
          </w:p>
        </w:tc>
      </w:tr>
      <w:tr w:rsidR="00283E4B" w:rsidRPr="00283E4B" w14:paraId="5D180AAB" w14:textId="77777777" w:rsidTr="00240EB1">
        <w:trPr>
          <w:trHeight w:val="851"/>
        </w:trPr>
        <w:tc>
          <w:tcPr>
            <w:tcW w:w="1908" w:type="dxa"/>
          </w:tcPr>
          <w:p w14:paraId="5DC7C741" w14:textId="028DA2F9" w:rsidR="00283E4B" w:rsidRPr="00283E4B" w:rsidRDefault="00924451" w:rsidP="001C30C9">
            <w:pPr>
              <w:pStyle w:val="Tabletext"/>
            </w:pPr>
            <w:r>
              <w:t>January</w:t>
            </w:r>
            <w:r w:rsidRPr="00283E4B">
              <w:t xml:space="preserve"> </w:t>
            </w:r>
            <w:r w:rsidR="00283E4B" w:rsidRPr="00283E4B">
              <w:t>2022</w:t>
            </w:r>
          </w:p>
        </w:tc>
        <w:tc>
          <w:tcPr>
            <w:tcW w:w="6025" w:type="dxa"/>
          </w:tcPr>
          <w:p w14:paraId="5433FC00" w14:textId="39DE16E9" w:rsidR="00283E4B" w:rsidRPr="00283E4B" w:rsidRDefault="004D1EDF" w:rsidP="001C30C9">
            <w:pPr>
              <w:pStyle w:val="Tabletext"/>
            </w:pPr>
            <w:r w:rsidRPr="004D1EDF">
              <w:t>Edition 1.2 Approved by Council December 2021 and published January 2022, in alignment with IMO Resolution A.1158(32) Guidelines for Vessel Traffic Services.</w:t>
            </w:r>
          </w:p>
        </w:tc>
        <w:tc>
          <w:tcPr>
            <w:tcW w:w="2552" w:type="dxa"/>
          </w:tcPr>
          <w:p w14:paraId="695781B6" w14:textId="4295442D" w:rsidR="00283E4B" w:rsidRPr="00283E4B" w:rsidRDefault="00283E4B" w:rsidP="001C30C9">
            <w:pPr>
              <w:pStyle w:val="Tabletext"/>
            </w:pPr>
            <w:r>
              <w:t>Council 74</w:t>
            </w:r>
          </w:p>
        </w:tc>
      </w:tr>
      <w:tr w:rsidR="00283E4B" w:rsidRPr="00283E4B" w14:paraId="15CA5A52" w14:textId="77777777" w:rsidTr="00240EB1">
        <w:trPr>
          <w:trHeight w:val="851"/>
        </w:trPr>
        <w:tc>
          <w:tcPr>
            <w:tcW w:w="1908" w:type="dxa"/>
          </w:tcPr>
          <w:p w14:paraId="7E5E1D01" w14:textId="77777777" w:rsidR="00283E4B" w:rsidRPr="00283E4B" w:rsidRDefault="00283E4B" w:rsidP="001C30C9">
            <w:pPr>
              <w:pStyle w:val="Tabletext"/>
            </w:pPr>
          </w:p>
        </w:tc>
        <w:tc>
          <w:tcPr>
            <w:tcW w:w="6025" w:type="dxa"/>
          </w:tcPr>
          <w:p w14:paraId="7B8BBC3A" w14:textId="77777777" w:rsidR="00283E4B" w:rsidRPr="00283E4B" w:rsidRDefault="00283E4B" w:rsidP="001C30C9">
            <w:pPr>
              <w:pStyle w:val="Tabletext"/>
            </w:pPr>
          </w:p>
        </w:tc>
        <w:tc>
          <w:tcPr>
            <w:tcW w:w="2552" w:type="dxa"/>
          </w:tcPr>
          <w:p w14:paraId="3AC0E97E" w14:textId="77777777" w:rsidR="00283E4B" w:rsidRPr="00283E4B" w:rsidRDefault="00283E4B" w:rsidP="001C30C9">
            <w:pPr>
              <w:pStyle w:val="Tabletext"/>
            </w:pPr>
          </w:p>
        </w:tc>
      </w:tr>
      <w:tr w:rsidR="00283E4B" w:rsidRPr="00283E4B" w14:paraId="44C5AEE1" w14:textId="77777777" w:rsidTr="00240EB1">
        <w:trPr>
          <w:trHeight w:val="851"/>
        </w:trPr>
        <w:tc>
          <w:tcPr>
            <w:tcW w:w="1908" w:type="dxa"/>
          </w:tcPr>
          <w:p w14:paraId="0EF7C393" w14:textId="77777777" w:rsidR="00283E4B" w:rsidRPr="00283E4B" w:rsidRDefault="00283E4B" w:rsidP="001C30C9">
            <w:pPr>
              <w:pStyle w:val="Tabletext"/>
            </w:pPr>
          </w:p>
        </w:tc>
        <w:tc>
          <w:tcPr>
            <w:tcW w:w="6025" w:type="dxa"/>
          </w:tcPr>
          <w:p w14:paraId="52169254" w14:textId="77777777" w:rsidR="00283E4B" w:rsidRPr="00283E4B" w:rsidRDefault="00283E4B" w:rsidP="001C30C9">
            <w:pPr>
              <w:pStyle w:val="Tabletext"/>
            </w:pPr>
          </w:p>
        </w:tc>
        <w:tc>
          <w:tcPr>
            <w:tcW w:w="2552" w:type="dxa"/>
          </w:tcPr>
          <w:p w14:paraId="46F875A2" w14:textId="77777777" w:rsidR="00283E4B" w:rsidRPr="00283E4B" w:rsidRDefault="00283E4B" w:rsidP="001C30C9">
            <w:pPr>
              <w:pStyle w:val="Tabletext"/>
            </w:pPr>
          </w:p>
        </w:tc>
      </w:tr>
      <w:tr w:rsidR="00283E4B" w:rsidRPr="00283E4B" w14:paraId="7EF27803" w14:textId="77777777" w:rsidTr="00240EB1">
        <w:trPr>
          <w:trHeight w:val="851"/>
        </w:trPr>
        <w:tc>
          <w:tcPr>
            <w:tcW w:w="1908" w:type="dxa"/>
          </w:tcPr>
          <w:p w14:paraId="6ED2BE35" w14:textId="77777777" w:rsidR="00283E4B" w:rsidRPr="00283E4B" w:rsidRDefault="00283E4B" w:rsidP="001C30C9">
            <w:pPr>
              <w:pStyle w:val="Tabletext"/>
            </w:pPr>
          </w:p>
        </w:tc>
        <w:tc>
          <w:tcPr>
            <w:tcW w:w="6025" w:type="dxa"/>
          </w:tcPr>
          <w:p w14:paraId="25D7FA9B" w14:textId="77777777" w:rsidR="00283E4B" w:rsidRPr="00283E4B" w:rsidRDefault="00283E4B" w:rsidP="001C30C9">
            <w:pPr>
              <w:pStyle w:val="Tabletext"/>
            </w:pPr>
          </w:p>
        </w:tc>
        <w:tc>
          <w:tcPr>
            <w:tcW w:w="2552" w:type="dxa"/>
          </w:tcPr>
          <w:p w14:paraId="69B5CFD1" w14:textId="77777777" w:rsidR="00283E4B" w:rsidRPr="00283E4B" w:rsidRDefault="00283E4B" w:rsidP="001C30C9">
            <w:pPr>
              <w:pStyle w:val="Tabletext"/>
            </w:pPr>
          </w:p>
        </w:tc>
      </w:tr>
      <w:tr w:rsidR="00283E4B" w:rsidRPr="00283E4B" w14:paraId="0AD675F6" w14:textId="77777777" w:rsidTr="00240EB1">
        <w:trPr>
          <w:trHeight w:val="851"/>
        </w:trPr>
        <w:tc>
          <w:tcPr>
            <w:tcW w:w="1908" w:type="dxa"/>
          </w:tcPr>
          <w:p w14:paraId="36F30B4B" w14:textId="77777777" w:rsidR="00283E4B" w:rsidRPr="00283E4B" w:rsidRDefault="00283E4B" w:rsidP="001C30C9">
            <w:pPr>
              <w:pStyle w:val="Tabletext"/>
            </w:pPr>
          </w:p>
        </w:tc>
        <w:tc>
          <w:tcPr>
            <w:tcW w:w="6025" w:type="dxa"/>
          </w:tcPr>
          <w:p w14:paraId="25050DFF" w14:textId="77777777" w:rsidR="00283E4B" w:rsidRPr="00283E4B" w:rsidRDefault="00283E4B" w:rsidP="001C30C9">
            <w:pPr>
              <w:pStyle w:val="Tabletext"/>
            </w:pPr>
          </w:p>
        </w:tc>
        <w:tc>
          <w:tcPr>
            <w:tcW w:w="2552" w:type="dxa"/>
          </w:tcPr>
          <w:p w14:paraId="4DF6A9A1" w14:textId="77777777" w:rsidR="00283E4B" w:rsidRPr="00283E4B" w:rsidRDefault="00283E4B" w:rsidP="001C30C9">
            <w:pPr>
              <w:pStyle w:val="Tabletext"/>
            </w:pPr>
          </w:p>
        </w:tc>
      </w:tr>
    </w:tbl>
    <w:p w14:paraId="60029498" w14:textId="736E34FF" w:rsidR="00283E4B" w:rsidRDefault="00283E4B" w:rsidP="00914E26">
      <w:pPr>
        <w:pStyle w:val="Plattetekst"/>
      </w:pPr>
    </w:p>
    <w:p w14:paraId="65F41EF5" w14:textId="77777777" w:rsidR="00283E4B" w:rsidRPr="00460028" w:rsidRDefault="00283E4B" w:rsidP="00914E26">
      <w:pPr>
        <w:pStyle w:val="Plattetekst"/>
      </w:pPr>
    </w:p>
    <w:p w14:paraId="668E4108" w14:textId="77777777" w:rsidR="00914E26" w:rsidRDefault="00914E26" w:rsidP="00D74AE1"/>
    <w:p w14:paraId="56660FF8" w14:textId="77777777" w:rsidR="005E4659" w:rsidRDefault="005E4659" w:rsidP="00914E26">
      <w:pPr>
        <w:spacing w:after="200" w:line="276" w:lineRule="auto"/>
      </w:pPr>
    </w:p>
    <w:p w14:paraId="14CDDFA6" w14:textId="77777777" w:rsidR="00B76962" w:rsidRPr="00B76962" w:rsidRDefault="00B76962" w:rsidP="00B76962"/>
    <w:p w14:paraId="434B8167" w14:textId="77777777" w:rsidR="00B76962" w:rsidRPr="00B76962" w:rsidRDefault="00B76962" w:rsidP="00B76962"/>
    <w:p w14:paraId="78BBBA89" w14:textId="77777777" w:rsidR="00B76962" w:rsidRPr="00B76962" w:rsidRDefault="00B76962" w:rsidP="00B76962"/>
    <w:p w14:paraId="1A241701" w14:textId="77777777" w:rsidR="00B76962" w:rsidRPr="00B76962" w:rsidRDefault="00B76962" w:rsidP="00B76962"/>
    <w:p w14:paraId="2AAF95AB" w14:textId="77777777" w:rsidR="00B76962" w:rsidRPr="00B76962" w:rsidRDefault="00B76962" w:rsidP="00B76962"/>
    <w:p w14:paraId="7B5DFF4C" w14:textId="77777777" w:rsidR="00B76962" w:rsidRPr="00B76962" w:rsidRDefault="00B76962" w:rsidP="00B76962"/>
    <w:p w14:paraId="15822309" w14:textId="3EEE53B5" w:rsidR="00B76962" w:rsidRPr="00B76962" w:rsidRDefault="00B76962" w:rsidP="00B76962">
      <w:pPr>
        <w:tabs>
          <w:tab w:val="left" w:pos="2297"/>
        </w:tabs>
      </w:pPr>
      <w:r>
        <w:tab/>
      </w:r>
    </w:p>
    <w:p w14:paraId="7A61B25C" w14:textId="5DC89D5B" w:rsidR="00B76962" w:rsidRPr="00B76962" w:rsidRDefault="00B76962" w:rsidP="00B76962">
      <w:pPr>
        <w:tabs>
          <w:tab w:val="left" w:pos="2297"/>
        </w:tabs>
        <w:sectPr w:rsidR="00B76962" w:rsidRPr="00B76962" w:rsidSect="00C716E5">
          <w:headerReference w:type="default" r:id="rId22"/>
          <w:footerReference w:type="default" r:id="rId23"/>
          <w:pgSz w:w="11906" w:h="16838" w:code="9"/>
          <w:pgMar w:top="567" w:right="794" w:bottom="567" w:left="907" w:header="567" w:footer="850" w:gutter="0"/>
          <w:cols w:space="708"/>
          <w:docGrid w:linePitch="360"/>
        </w:sectPr>
      </w:pPr>
      <w:r>
        <w:tab/>
      </w:r>
    </w:p>
    <w:p w14:paraId="515C7F78" w14:textId="219CC810" w:rsidR="005E067E" w:rsidRDefault="0046716F">
      <w:pPr>
        <w:pStyle w:val="Inhopg1"/>
        <w:rPr>
          <w:rFonts w:eastAsiaTheme="minorEastAsia"/>
          <w:b w:val="0"/>
          <w:caps w:val="0"/>
          <w:color w:val="auto"/>
          <w:kern w:val="2"/>
          <w:sz w:val="24"/>
          <w:szCs w:val="24"/>
          <w:lang w:val="nl-BE" w:eastAsia="nl-BE"/>
          <w14:ligatures w14:val="standardContextual"/>
        </w:rPr>
      </w:pPr>
      <w:r>
        <w:rPr>
          <w:rFonts w:eastAsia="Times New Roman" w:cs="Times New Roman"/>
          <w:caps w:val="0"/>
          <w:szCs w:val="20"/>
        </w:rPr>
        <w:lastRenderedPageBreak/>
        <w:fldChar w:fldCharType="begin"/>
      </w:r>
      <w:r>
        <w:rPr>
          <w:rFonts w:eastAsia="Times New Roman" w:cs="Times New Roman"/>
          <w:caps w:val="0"/>
          <w:szCs w:val="20"/>
        </w:rPr>
        <w:instrText xml:space="preserve"> TOC \o "1-3" \t "Appendix,5,Annex title (Head 1),4" </w:instrText>
      </w:r>
      <w:r>
        <w:rPr>
          <w:rFonts w:eastAsia="Times New Roman" w:cs="Times New Roman"/>
          <w:caps w:val="0"/>
          <w:szCs w:val="20"/>
        </w:rPr>
        <w:fldChar w:fldCharType="separate"/>
      </w:r>
      <w:r w:rsidR="005E067E" w:rsidRPr="00AE6502">
        <w:t>1.</w:t>
      </w:r>
      <w:r w:rsidR="005E067E">
        <w:rPr>
          <w:rFonts w:eastAsiaTheme="minorEastAsia"/>
          <w:b w:val="0"/>
          <w:caps w:val="0"/>
          <w:color w:val="auto"/>
          <w:kern w:val="2"/>
          <w:sz w:val="24"/>
          <w:szCs w:val="24"/>
          <w:lang w:val="nl-BE" w:eastAsia="nl-BE"/>
          <w14:ligatures w14:val="standardContextual"/>
        </w:rPr>
        <w:tab/>
      </w:r>
      <w:r w:rsidR="005E067E">
        <w:t>INTRODUCTION</w:t>
      </w:r>
      <w:r w:rsidR="005E067E">
        <w:tab/>
      </w:r>
      <w:r w:rsidR="005E067E">
        <w:fldChar w:fldCharType="begin"/>
      </w:r>
      <w:r w:rsidR="005E067E">
        <w:instrText xml:space="preserve"> PAGEREF _Toc190185478 \h </w:instrText>
      </w:r>
      <w:r w:rsidR="005E067E">
        <w:fldChar w:fldCharType="separate"/>
      </w:r>
      <w:r w:rsidR="005E067E">
        <w:t>6</w:t>
      </w:r>
      <w:r w:rsidR="005E067E">
        <w:fldChar w:fldCharType="end"/>
      </w:r>
    </w:p>
    <w:p w14:paraId="64930FF5" w14:textId="042FD0B8" w:rsidR="005E067E" w:rsidRDefault="005E067E">
      <w:pPr>
        <w:pStyle w:val="Inhopg1"/>
        <w:rPr>
          <w:rFonts w:eastAsiaTheme="minorEastAsia"/>
          <w:b w:val="0"/>
          <w:caps w:val="0"/>
          <w:color w:val="auto"/>
          <w:kern w:val="2"/>
          <w:sz w:val="24"/>
          <w:szCs w:val="24"/>
          <w:lang w:val="nl-BE" w:eastAsia="nl-BE"/>
          <w14:ligatures w14:val="standardContextual"/>
        </w:rPr>
      </w:pPr>
      <w:r w:rsidRPr="00AE6502">
        <w:t>2.</w:t>
      </w:r>
      <w:r>
        <w:rPr>
          <w:rFonts w:eastAsiaTheme="minorEastAsia"/>
          <w:b w:val="0"/>
          <w:caps w:val="0"/>
          <w:color w:val="auto"/>
          <w:kern w:val="2"/>
          <w:sz w:val="24"/>
          <w:szCs w:val="24"/>
          <w:lang w:val="nl-BE" w:eastAsia="nl-BE"/>
          <w14:ligatures w14:val="standardContextual"/>
        </w:rPr>
        <w:tab/>
      </w:r>
      <w:r>
        <w:t>DOCUMENT PURPOSE</w:t>
      </w:r>
      <w:r>
        <w:tab/>
      </w:r>
      <w:r>
        <w:fldChar w:fldCharType="begin"/>
      </w:r>
      <w:r>
        <w:instrText xml:space="preserve"> PAGEREF _Toc190185479 \h </w:instrText>
      </w:r>
      <w:r>
        <w:fldChar w:fldCharType="separate"/>
      </w:r>
      <w:r>
        <w:t>6</w:t>
      </w:r>
      <w:r>
        <w:fldChar w:fldCharType="end"/>
      </w:r>
    </w:p>
    <w:p w14:paraId="78D82362" w14:textId="5C6841D0" w:rsidR="005E067E" w:rsidRDefault="005E067E">
      <w:pPr>
        <w:pStyle w:val="Inhopg2"/>
        <w:rPr>
          <w:rFonts w:eastAsiaTheme="minorEastAsia"/>
          <w:color w:val="auto"/>
          <w:kern w:val="2"/>
          <w:sz w:val="24"/>
          <w:szCs w:val="24"/>
          <w:lang w:val="nl-BE" w:eastAsia="nl-BE"/>
          <w14:ligatures w14:val="standardContextual"/>
        </w:rPr>
      </w:pPr>
      <w:r w:rsidRPr="00AE6502">
        <w:t>2.1.</w:t>
      </w:r>
      <w:r>
        <w:rPr>
          <w:rFonts w:eastAsiaTheme="minorEastAsia"/>
          <w:color w:val="auto"/>
          <w:kern w:val="2"/>
          <w:sz w:val="24"/>
          <w:szCs w:val="24"/>
          <w:lang w:val="nl-BE" w:eastAsia="nl-BE"/>
          <w14:ligatures w14:val="standardContextual"/>
        </w:rPr>
        <w:tab/>
      </w:r>
      <w:r>
        <w:t>Relationship to other documents</w:t>
      </w:r>
      <w:r>
        <w:tab/>
      </w:r>
      <w:r>
        <w:fldChar w:fldCharType="begin"/>
      </w:r>
      <w:r>
        <w:instrText xml:space="preserve"> PAGEREF _Toc190185480 \h </w:instrText>
      </w:r>
      <w:r>
        <w:fldChar w:fldCharType="separate"/>
      </w:r>
      <w:r>
        <w:t>6</w:t>
      </w:r>
      <w:r>
        <w:fldChar w:fldCharType="end"/>
      </w:r>
    </w:p>
    <w:p w14:paraId="16D270B2" w14:textId="0F828CBA" w:rsidR="005E067E" w:rsidRDefault="005E067E">
      <w:pPr>
        <w:pStyle w:val="Inhopg1"/>
        <w:rPr>
          <w:rFonts w:eastAsiaTheme="minorEastAsia"/>
          <w:b w:val="0"/>
          <w:caps w:val="0"/>
          <w:color w:val="auto"/>
          <w:kern w:val="2"/>
          <w:sz w:val="24"/>
          <w:szCs w:val="24"/>
          <w:lang w:val="nl-BE" w:eastAsia="nl-BE"/>
          <w14:ligatures w14:val="standardContextual"/>
        </w:rPr>
      </w:pPr>
      <w:r w:rsidRPr="00AE6502">
        <w:t>3.</w:t>
      </w:r>
      <w:r>
        <w:rPr>
          <w:rFonts w:eastAsiaTheme="minorEastAsia"/>
          <w:b w:val="0"/>
          <w:caps w:val="0"/>
          <w:color w:val="auto"/>
          <w:kern w:val="2"/>
          <w:sz w:val="24"/>
          <w:szCs w:val="24"/>
          <w:lang w:val="nl-BE" w:eastAsia="nl-BE"/>
          <w14:ligatures w14:val="standardContextual"/>
        </w:rPr>
        <w:tab/>
      </w:r>
      <w:r>
        <w:t>SIMULATION TRAINING</w:t>
      </w:r>
      <w:r>
        <w:tab/>
      </w:r>
      <w:r>
        <w:fldChar w:fldCharType="begin"/>
      </w:r>
      <w:r>
        <w:instrText xml:space="preserve"> PAGEREF _Toc190185481 \h </w:instrText>
      </w:r>
      <w:r>
        <w:fldChar w:fldCharType="separate"/>
      </w:r>
      <w:r>
        <w:t>6</w:t>
      </w:r>
      <w:r>
        <w:fldChar w:fldCharType="end"/>
      </w:r>
    </w:p>
    <w:p w14:paraId="223A2D84" w14:textId="7B272617" w:rsidR="005E067E" w:rsidRPr="007D7BA9" w:rsidRDefault="005E067E">
      <w:pPr>
        <w:pStyle w:val="Inhopg1"/>
        <w:rPr>
          <w:rFonts w:eastAsiaTheme="minorEastAsia"/>
          <w:b w:val="0"/>
          <w:caps w:val="0"/>
          <w:color w:val="auto"/>
          <w:kern w:val="2"/>
          <w:sz w:val="24"/>
          <w:szCs w:val="24"/>
          <w:lang w:eastAsia="nl-BE"/>
          <w14:ligatures w14:val="standardContextual"/>
        </w:rPr>
      </w:pPr>
      <w:r w:rsidRPr="00AE6502">
        <w:t>4.</w:t>
      </w:r>
      <w:r w:rsidRPr="007D7BA9">
        <w:rPr>
          <w:rFonts w:eastAsiaTheme="minorEastAsia"/>
          <w:b w:val="0"/>
          <w:caps w:val="0"/>
          <w:color w:val="auto"/>
          <w:kern w:val="2"/>
          <w:sz w:val="24"/>
          <w:szCs w:val="24"/>
          <w:lang w:eastAsia="nl-BE"/>
          <w14:ligatures w14:val="standardContextual"/>
        </w:rPr>
        <w:tab/>
      </w:r>
      <w:r>
        <w:t>USE AND BENEFIT OF SIMULATION</w:t>
      </w:r>
      <w:r>
        <w:tab/>
      </w:r>
      <w:r>
        <w:fldChar w:fldCharType="begin"/>
      </w:r>
      <w:r>
        <w:instrText xml:space="preserve"> PAGEREF _Toc190185482 \h </w:instrText>
      </w:r>
      <w:r>
        <w:fldChar w:fldCharType="separate"/>
      </w:r>
      <w:r>
        <w:t>7</w:t>
      </w:r>
      <w:r>
        <w:fldChar w:fldCharType="end"/>
      </w:r>
    </w:p>
    <w:p w14:paraId="2CF0D40E" w14:textId="3BB2FF0A" w:rsidR="005E067E" w:rsidRPr="007D7BA9" w:rsidRDefault="005E067E">
      <w:pPr>
        <w:pStyle w:val="Inhopg1"/>
        <w:rPr>
          <w:rFonts w:eastAsiaTheme="minorEastAsia"/>
          <w:b w:val="0"/>
          <w:caps w:val="0"/>
          <w:color w:val="auto"/>
          <w:kern w:val="2"/>
          <w:sz w:val="24"/>
          <w:szCs w:val="24"/>
          <w:lang w:eastAsia="nl-BE"/>
          <w14:ligatures w14:val="standardContextual"/>
        </w:rPr>
      </w:pPr>
      <w:r w:rsidRPr="00AE6502">
        <w:t>5.</w:t>
      </w:r>
      <w:r w:rsidRPr="007D7BA9">
        <w:rPr>
          <w:rFonts w:eastAsiaTheme="minorEastAsia"/>
          <w:b w:val="0"/>
          <w:caps w:val="0"/>
          <w:color w:val="auto"/>
          <w:kern w:val="2"/>
          <w:sz w:val="24"/>
          <w:szCs w:val="24"/>
          <w:lang w:eastAsia="nl-BE"/>
          <w14:ligatures w14:val="standardContextual"/>
        </w:rPr>
        <w:tab/>
      </w:r>
      <w:r>
        <w:t xml:space="preserve">APPROACHES TO SIMULATION TRAINING </w:t>
      </w:r>
      <w:r>
        <w:tab/>
      </w:r>
      <w:r>
        <w:fldChar w:fldCharType="begin"/>
      </w:r>
      <w:r>
        <w:instrText xml:space="preserve"> PAGEREF _Toc190185483 \h </w:instrText>
      </w:r>
      <w:r>
        <w:fldChar w:fldCharType="separate"/>
      </w:r>
      <w:r>
        <w:t>8</w:t>
      </w:r>
      <w:r>
        <w:fldChar w:fldCharType="end"/>
      </w:r>
    </w:p>
    <w:p w14:paraId="2E03F248" w14:textId="7B0C00F0" w:rsidR="005E067E" w:rsidRPr="007D7BA9" w:rsidRDefault="005E067E">
      <w:pPr>
        <w:pStyle w:val="Inhopg2"/>
        <w:rPr>
          <w:rFonts w:eastAsiaTheme="minorEastAsia"/>
          <w:color w:val="auto"/>
          <w:kern w:val="2"/>
          <w:sz w:val="24"/>
          <w:szCs w:val="24"/>
          <w:lang w:eastAsia="nl-BE"/>
          <w14:ligatures w14:val="standardContextual"/>
        </w:rPr>
      </w:pPr>
      <w:r w:rsidRPr="00AE6502">
        <w:t>5.1.</w:t>
      </w:r>
      <w:r w:rsidRPr="007D7BA9">
        <w:rPr>
          <w:rFonts w:eastAsiaTheme="minorEastAsia"/>
          <w:color w:val="auto"/>
          <w:kern w:val="2"/>
          <w:sz w:val="24"/>
          <w:szCs w:val="24"/>
          <w:lang w:eastAsia="nl-BE"/>
          <w14:ligatures w14:val="standardContextual"/>
        </w:rPr>
        <w:tab/>
      </w:r>
      <w:r>
        <w:t>Simulation training types</w:t>
      </w:r>
      <w:r>
        <w:tab/>
      </w:r>
      <w:r>
        <w:fldChar w:fldCharType="begin"/>
      </w:r>
      <w:r>
        <w:instrText xml:space="preserve"> PAGEREF _Toc190185484 \h </w:instrText>
      </w:r>
      <w:r>
        <w:fldChar w:fldCharType="separate"/>
      </w:r>
      <w:r>
        <w:t>8</w:t>
      </w:r>
      <w:r>
        <w:fldChar w:fldCharType="end"/>
      </w:r>
    </w:p>
    <w:p w14:paraId="68727BC9" w14:textId="69A3F5A7" w:rsidR="005E067E" w:rsidRPr="007D7BA9" w:rsidRDefault="005E067E">
      <w:pPr>
        <w:pStyle w:val="Inhopg2"/>
        <w:rPr>
          <w:rFonts w:eastAsiaTheme="minorEastAsia"/>
          <w:color w:val="auto"/>
          <w:kern w:val="2"/>
          <w:sz w:val="24"/>
          <w:szCs w:val="24"/>
          <w:lang w:eastAsia="nl-BE"/>
          <w14:ligatures w14:val="standardContextual"/>
        </w:rPr>
      </w:pPr>
      <w:r w:rsidRPr="00AE6502">
        <w:t>5.2.</w:t>
      </w:r>
      <w:r w:rsidRPr="007D7BA9">
        <w:rPr>
          <w:rFonts w:eastAsiaTheme="minorEastAsia"/>
          <w:color w:val="auto"/>
          <w:kern w:val="2"/>
          <w:sz w:val="24"/>
          <w:szCs w:val="24"/>
          <w:lang w:eastAsia="nl-BE"/>
          <w14:ligatures w14:val="standardContextual"/>
        </w:rPr>
        <w:tab/>
      </w:r>
      <w:r>
        <w:t>EXTRA DEVICES FOR SIMULATION TRAINING</w:t>
      </w:r>
      <w:r>
        <w:tab/>
      </w:r>
      <w:r>
        <w:fldChar w:fldCharType="begin"/>
      </w:r>
      <w:r>
        <w:instrText xml:space="preserve"> PAGEREF _Toc190185485 \h </w:instrText>
      </w:r>
      <w:r>
        <w:fldChar w:fldCharType="separate"/>
      </w:r>
      <w:r>
        <w:t>9</w:t>
      </w:r>
      <w:r>
        <w:fldChar w:fldCharType="end"/>
      </w:r>
    </w:p>
    <w:p w14:paraId="0B03C0BD" w14:textId="5F7EF53E" w:rsidR="005E067E" w:rsidRPr="007D7BA9" w:rsidRDefault="005E067E">
      <w:pPr>
        <w:pStyle w:val="Inhopg2"/>
        <w:rPr>
          <w:rFonts w:eastAsiaTheme="minorEastAsia"/>
          <w:color w:val="auto"/>
          <w:kern w:val="2"/>
          <w:sz w:val="24"/>
          <w:szCs w:val="24"/>
          <w:lang w:eastAsia="nl-BE"/>
          <w14:ligatures w14:val="standardContextual"/>
        </w:rPr>
      </w:pPr>
      <w:r w:rsidRPr="00AE6502">
        <w:t>5.3.</w:t>
      </w:r>
      <w:r w:rsidRPr="007D7BA9">
        <w:rPr>
          <w:rFonts w:eastAsiaTheme="minorEastAsia"/>
          <w:color w:val="auto"/>
          <w:kern w:val="2"/>
          <w:sz w:val="24"/>
          <w:szCs w:val="24"/>
          <w:lang w:eastAsia="nl-BE"/>
          <w14:ligatures w14:val="standardContextual"/>
        </w:rPr>
        <w:tab/>
      </w:r>
      <w:r>
        <w:t>uSE OF aRTIFICIAL INTELLIGENCE</w:t>
      </w:r>
      <w:r>
        <w:tab/>
      </w:r>
      <w:r>
        <w:fldChar w:fldCharType="begin"/>
      </w:r>
      <w:r>
        <w:instrText xml:space="preserve"> PAGEREF _Toc190185486 \h </w:instrText>
      </w:r>
      <w:r>
        <w:fldChar w:fldCharType="separate"/>
      </w:r>
      <w:r>
        <w:t>9</w:t>
      </w:r>
      <w:r>
        <w:fldChar w:fldCharType="end"/>
      </w:r>
    </w:p>
    <w:p w14:paraId="2A05C9A9" w14:textId="0C452B44" w:rsidR="005E067E" w:rsidRPr="007D7BA9" w:rsidRDefault="005E067E">
      <w:pPr>
        <w:pStyle w:val="Inhopg1"/>
        <w:rPr>
          <w:rFonts w:eastAsiaTheme="minorEastAsia"/>
          <w:b w:val="0"/>
          <w:caps w:val="0"/>
          <w:color w:val="auto"/>
          <w:kern w:val="2"/>
          <w:sz w:val="24"/>
          <w:szCs w:val="24"/>
          <w:lang w:eastAsia="nl-BE"/>
          <w14:ligatures w14:val="standardContextual"/>
        </w:rPr>
      </w:pPr>
      <w:r w:rsidRPr="00AE6502">
        <w:t>6.</w:t>
      </w:r>
      <w:r w:rsidRPr="007D7BA9">
        <w:rPr>
          <w:rFonts w:eastAsiaTheme="minorEastAsia"/>
          <w:b w:val="0"/>
          <w:caps w:val="0"/>
          <w:color w:val="auto"/>
          <w:kern w:val="2"/>
          <w:sz w:val="24"/>
          <w:szCs w:val="24"/>
          <w:lang w:eastAsia="nl-BE"/>
          <w14:ligatures w14:val="standardContextual"/>
        </w:rPr>
        <w:tab/>
      </w:r>
      <w:r>
        <w:t>REALISM IN VTS SIMULATION</w:t>
      </w:r>
      <w:r>
        <w:tab/>
      </w:r>
      <w:r>
        <w:fldChar w:fldCharType="begin"/>
      </w:r>
      <w:r>
        <w:instrText xml:space="preserve"> PAGEREF _Toc190185487 \h </w:instrText>
      </w:r>
      <w:r>
        <w:fldChar w:fldCharType="separate"/>
      </w:r>
      <w:r>
        <w:t>9</w:t>
      </w:r>
      <w:r>
        <w:fldChar w:fldCharType="end"/>
      </w:r>
    </w:p>
    <w:p w14:paraId="3B16184F" w14:textId="55EBF1BC" w:rsidR="005E067E" w:rsidRPr="007D7BA9" w:rsidRDefault="005E067E">
      <w:pPr>
        <w:pStyle w:val="Inhopg1"/>
        <w:rPr>
          <w:rFonts w:eastAsiaTheme="minorEastAsia"/>
          <w:b w:val="0"/>
          <w:caps w:val="0"/>
          <w:color w:val="auto"/>
          <w:kern w:val="2"/>
          <w:sz w:val="24"/>
          <w:szCs w:val="24"/>
          <w:lang w:eastAsia="nl-BE"/>
          <w14:ligatures w14:val="standardContextual"/>
        </w:rPr>
      </w:pPr>
      <w:r w:rsidRPr="00AE6502">
        <w:t>7.</w:t>
      </w:r>
      <w:r w:rsidRPr="007D7BA9">
        <w:rPr>
          <w:rFonts w:eastAsiaTheme="minorEastAsia"/>
          <w:b w:val="0"/>
          <w:caps w:val="0"/>
          <w:color w:val="auto"/>
          <w:kern w:val="2"/>
          <w:sz w:val="24"/>
          <w:szCs w:val="24"/>
          <w:lang w:eastAsia="nl-BE"/>
          <w14:ligatures w14:val="standardContextual"/>
        </w:rPr>
        <w:tab/>
      </w:r>
      <w:r>
        <w:t>INSTRUCTORS</w:t>
      </w:r>
      <w:r>
        <w:tab/>
      </w:r>
      <w:r>
        <w:fldChar w:fldCharType="begin"/>
      </w:r>
      <w:r>
        <w:instrText xml:space="preserve"> PAGEREF _Toc190185488 \h </w:instrText>
      </w:r>
      <w:r>
        <w:fldChar w:fldCharType="separate"/>
      </w:r>
      <w:r>
        <w:t>10</w:t>
      </w:r>
      <w:r>
        <w:fldChar w:fldCharType="end"/>
      </w:r>
    </w:p>
    <w:p w14:paraId="59AF6637" w14:textId="098E8C11" w:rsidR="005E067E" w:rsidRPr="007D7BA9" w:rsidRDefault="005E067E">
      <w:pPr>
        <w:pStyle w:val="Inhopg1"/>
        <w:rPr>
          <w:rFonts w:eastAsiaTheme="minorEastAsia"/>
          <w:b w:val="0"/>
          <w:caps w:val="0"/>
          <w:color w:val="auto"/>
          <w:kern w:val="2"/>
          <w:sz w:val="24"/>
          <w:szCs w:val="24"/>
          <w:lang w:eastAsia="nl-BE"/>
          <w14:ligatures w14:val="standardContextual"/>
        </w:rPr>
      </w:pPr>
      <w:r w:rsidRPr="00AE6502">
        <w:t>8.</w:t>
      </w:r>
      <w:r w:rsidRPr="007D7BA9">
        <w:rPr>
          <w:rFonts w:eastAsiaTheme="minorEastAsia"/>
          <w:b w:val="0"/>
          <w:caps w:val="0"/>
          <w:color w:val="auto"/>
          <w:kern w:val="2"/>
          <w:sz w:val="24"/>
          <w:szCs w:val="24"/>
          <w:lang w:eastAsia="nl-BE"/>
          <w14:ligatures w14:val="standardContextual"/>
        </w:rPr>
        <w:tab/>
      </w:r>
      <w:r>
        <w:t>DEVELOPMENT OF SIMULATION EXERCISES</w:t>
      </w:r>
      <w:r>
        <w:tab/>
      </w:r>
      <w:r>
        <w:fldChar w:fldCharType="begin"/>
      </w:r>
      <w:r>
        <w:instrText xml:space="preserve"> PAGEREF _Toc190185489 \h </w:instrText>
      </w:r>
      <w:r>
        <w:fldChar w:fldCharType="separate"/>
      </w:r>
      <w:r>
        <w:t>10</w:t>
      </w:r>
      <w:r>
        <w:fldChar w:fldCharType="end"/>
      </w:r>
    </w:p>
    <w:p w14:paraId="38F12BD1" w14:textId="2201D178" w:rsidR="005E067E" w:rsidRPr="007D7BA9" w:rsidRDefault="005E067E">
      <w:pPr>
        <w:pStyle w:val="Inhopg2"/>
        <w:rPr>
          <w:rFonts w:eastAsiaTheme="minorEastAsia"/>
          <w:color w:val="auto"/>
          <w:kern w:val="2"/>
          <w:sz w:val="24"/>
          <w:szCs w:val="24"/>
          <w:lang w:eastAsia="nl-BE"/>
          <w14:ligatures w14:val="standardContextual"/>
        </w:rPr>
      </w:pPr>
      <w:r w:rsidRPr="00AE6502">
        <w:t>8.1.</w:t>
      </w:r>
      <w:r w:rsidRPr="007D7BA9">
        <w:rPr>
          <w:rFonts w:eastAsiaTheme="minorEastAsia"/>
          <w:color w:val="auto"/>
          <w:kern w:val="2"/>
          <w:sz w:val="24"/>
          <w:szCs w:val="24"/>
          <w:lang w:eastAsia="nl-BE"/>
          <w14:ligatures w14:val="standardContextual"/>
        </w:rPr>
        <w:tab/>
      </w:r>
      <w:r>
        <w:t>Planning</w:t>
      </w:r>
      <w:r>
        <w:tab/>
      </w:r>
      <w:r>
        <w:fldChar w:fldCharType="begin"/>
      </w:r>
      <w:r>
        <w:instrText xml:space="preserve"> PAGEREF _Toc190185490 \h </w:instrText>
      </w:r>
      <w:r>
        <w:fldChar w:fldCharType="separate"/>
      </w:r>
      <w:r>
        <w:t>11</w:t>
      </w:r>
      <w:r>
        <w:fldChar w:fldCharType="end"/>
      </w:r>
    </w:p>
    <w:p w14:paraId="172AB09E" w14:textId="538E9550" w:rsidR="005E067E" w:rsidRPr="007D7BA9" w:rsidRDefault="005E067E">
      <w:pPr>
        <w:pStyle w:val="Inhopg2"/>
        <w:rPr>
          <w:rFonts w:eastAsiaTheme="minorEastAsia"/>
          <w:color w:val="auto"/>
          <w:kern w:val="2"/>
          <w:sz w:val="24"/>
          <w:szCs w:val="24"/>
          <w:lang w:eastAsia="nl-BE"/>
          <w14:ligatures w14:val="standardContextual"/>
        </w:rPr>
      </w:pPr>
      <w:r w:rsidRPr="00AE6502">
        <w:t>8.2.</w:t>
      </w:r>
      <w:r w:rsidRPr="007D7BA9">
        <w:rPr>
          <w:rFonts w:eastAsiaTheme="minorEastAsia"/>
          <w:color w:val="auto"/>
          <w:kern w:val="2"/>
          <w:sz w:val="24"/>
          <w:szCs w:val="24"/>
          <w:lang w:eastAsia="nl-BE"/>
          <w14:ligatures w14:val="standardContextual"/>
        </w:rPr>
        <w:tab/>
      </w:r>
      <w:r>
        <w:t>Design of simulation exercises</w:t>
      </w:r>
      <w:r>
        <w:tab/>
      </w:r>
      <w:r>
        <w:fldChar w:fldCharType="begin"/>
      </w:r>
      <w:r>
        <w:instrText xml:space="preserve"> PAGEREF _Toc190185491 \h </w:instrText>
      </w:r>
      <w:r>
        <w:fldChar w:fldCharType="separate"/>
      </w:r>
      <w:r>
        <w:t>12</w:t>
      </w:r>
      <w:r>
        <w:fldChar w:fldCharType="end"/>
      </w:r>
    </w:p>
    <w:p w14:paraId="5BC66002" w14:textId="686E14AE" w:rsidR="005E067E" w:rsidRPr="007D7BA9" w:rsidRDefault="005E067E">
      <w:pPr>
        <w:pStyle w:val="Inhopg2"/>
        <w:rPr>
          <w:rFonts w:eastAsiaTheme="minorEastAsia"/>
          <w:color w:val="auto"/>
          <w:kern w:val="2"/>
          <w:sz w:val="24"/>
          <w:szCs w:val="24"/>
          <w:lang w:eastAsia="nl-BE"/>
          <w14:ligatures w14:val="standardContextual"/>
        </w:rPr>
      </w:pPr>
      <w:r w:rsidRPr="00AE6502">
        <w:t>8.3.</w:t>
      </w:r>
      <w:r w:rsidRPr="007D7BA9">
        <w:rPr>
          <w:rFonts w:eastAsiaTheme="minorEastAsia"/>
          <w:color w:val="auto"/>
          <w:kern w:val="2"/>
          <w:sz w:val="24"/>
          <w:szCs w:val="24"/>
          <w:lang w:eastAsia="nl-BE"/>
          <w14:ligatures w14:val="standardContextual"/>
        </w:rPr>
        <w:tab/>
      </w:r>
      <w:r>
        <w:t>Creation of simulation exercises</w:t>
      </w:r>
      <w:r>
        <w:tab/>
      </w:r>
      <w:r>
        <w:fldChar w:fldCharType="begin"/>
      </w:r>
      <w:r>
        <w:instrText xml:space="preserve"> PAGEREF _Toc190185492 \h </w:instrText>
      </w:r>
      <w:r>
        <w:fldChar w:fldCharType="separate"/>
      </w:r>
      <w:r>
        <w:t>13</w:t>
      </w:r>
      <w:r>
        <w:fldChar w:fldCharType="end"/>
      </w:r>
    </w:p>
    <w:p w14:paraId="645E18EC" w14:textId="32920E3C" w:rsidR="005E067E" w:rsidRPr="007D7BA9" w:rsidRDefault="005E067E">
      <w:pPr>
        <w:pStyle w:val="Inhopg2"/>
        <w:rPr>
          <w:rFonts w:eastAsiaTheme="minorEastAsia"/>
          <w:color w:val="auto"/>
          <w:kern w:val="2"/>
          <w:sz w:val="24"/>
          <w:szCs w:val="24"/>
          <w:lang w:eastAsia="nl-BE"/>
          <w14:ligatures w14:val="standardContextual"/>
        </w:rPr>
      </w:pPr>
      <w:r w:rsidRPr="00AE6502">
        <w:t>8.4.</w:t>
      </w:r>
      <w:r w:rsidRPr="007D7BA9">
        <w:rPr>
          <w:rFonts w:eastAsiaTheme="minorEastAsia"/>
          <w:color w:val="auto"/>
          <w:kern w:val="2"/>
          <w:sz w:val="24"/>
          <w:szCs w:val="24"/>
          <w:lang w:eastAsia="nl-BE"/>
          <w14:ligatures w14:val="standardContextual"/>
        </w:rPr>
        <w:tab/>
      </w:r>
      <w:r>
        <w:t>Conduct of simulation exercises</w:t>
      </w:r>
      <w:r>
        <w:tab/>
      </w:r>
      <w:r>
        <w:fldChar w:fldCharType="begin"/>
      </w:r>
      <w:r>
        <w:instrText xml:space="preserve"> PAGEREF _Toc190185493 \h </w:instrText>
      </w:r>
      <w:r>
        <w:fldChar w:fldCharType="separate"/>
      </w:r>
      <w:r>
        <w:t>13</w:t>
      </w:r>
      <w:r>
        <w:fldChar w:fldCharType="end"/>
      </w:r>
    </w:p>
    <w:p w14:paraId="08EEFAAB" w14:textId="347BD14B" w:rsidR="005E067E" w:rsidRPr="007D7BA9" w:rsidRDefault="005E067E">
      <w:pPr>
        <w:pStyle w:val="Inhopg3"/>
        <w:tabs>
          <w:tab w:val="left" w:pos="1134"/>
        </w:tabs>
        <w:rPr>
          <w:rFonts w:eastAsiaTheme="minorEastAsia"/>
          <w:noProof/>
          <w:color w:val="auto"/>
          <w:kern w:val="2"/>
          <w:sz w:val="24"/>
          <w:szCs w:val="24"/>
          <w:lang w:eastAsia="nl-BE"/>
          <w14:ligatures w14:val="standardContextual"/>
        </w:rPr>
      </w:pPr>
      <w:r w:rsidRPr="00AE6502">
        <w:rPr>
          <w:noProof/>
        </w:rPr>
        <w:t>8.4.1.</w:t>
      </w:r>
      <w:r w:rsidRPr="007D7BA9">
        <w:rPr>
          <w:rFonts w:eastAsiaTheme="minorEastAsia"/>
          <w:noProof/>
          <w:color w:val="auto"/>
          <w:kern w:val="2"/>
          <w:sz w:val="24"/>
          <w:szCs w:val="24"/>
          <w:lang w:eastAsia="nl-BE"/>
          <w14:ligatures w14:val="standardContextual"/>
        </w:rPr>
        <w:tab/>
      </w:r>
      <w:r>
        <w:rPr>
          <w:noProof/>
        </w:rPr>
        <w:t>Preparation/set-up</w:t>
      </w:r>
      <w:r>
        <w:rPr>
          <w:noProof/>
        </w:rPr>
        <w:tab/>
      </w:r>
      <w:r>
        <w:rPr>
          <w:noProof/>
        </w:rPr>
        <w:fldChar w:fldCharType="begin"/>
      </w:r>
      <w:r>
        <w:rPr>
          <w:noProof/>
        </w:rPr>
        <w:instrText xml:space="preserve"> PAGEREF _Toc190185494 \h </w:instrText>
      </w:r>
      <w:r>
        <w:rPr>
          <w:noProof/>
        </w:rPr>
      </w:r>
      <w:r>
        <w:rPr>
          <w:noProof/>
        </w:rPr>
        <w:fldChar w:fldCharType="separate"/>
      </w:r>
      <w:r>
        <w:rPr>
          <w:noProof/>
        </w:rPr>
        <w:t>13</w:t>
      </w:r>
      <w:r>
        <w:rPr>
          <w:noProof/>
        </w:rPr>
        <w:fldChar w:fldCharType="end"/>
      </w:r>
    </w:p>
    <w:p w14:paraId="531318EF" w14:textId="2EC49D48" w:rsidR="005E067E" w:rsidRPr="007D7BA9" w:rsidRDefault="005E067E">
      <w:pPr>
        <w:pStyle w:val="Inhopg3"/>
        <w:tabs>
          <w:tab w:val="left" w:pos="1134"/>
        </w:tabs>
        <w:rPr>
          <w:rFonts w:eastAsiaTheme="minorEastAsia"/>
          <w:noProof/>
          <w:color w:val="auto"/>
          <w:kern w:val="2"/>
          <w:sz w:val="24"/>
          <w:szCs w:val="24"/>
          <w:lang w:eastAsia="nl-BE"/>
          <w14:ligatures w14:val="standardContextual"/>
        </w:rPr>
      </w:pPr>
      <w:r w:rsidRPr="00AE6502">
        <w:rPr>
          <w:noProof/>
        </w:rPr>
        <w:t>8.4.2.</w:t>
      </w:r>
      <w:r w:rsidRPr="007D7BA9">
        <w:rPr>
          <w:rFonts w:eastAsiaTheme="minorEastAsia"/>
          <w:noProof/>
          <w:color w:val="auto"/>
          <w:kern w:val="2"/>
          <w:sz w:val="24"/>
          <w:szCs w:val="24"/>
          <w:lang w:eastAsia="nl-BE"/>
          <w14:ligatures w14:val="standardContextual"/>
        </w:rPr>
        <w:tab/>
      </w:r>
      <w:r>
        <w:rPr>
          <w:noProof/>
        </w:rPr>
        <w:t>Running of the exercise</w:t>
      </w:r>
      <w:r>
        <w:rPr>
          <w:noProof/>
        </w:rPr>
        <w:tab/>
      </w:r>
      <w:r>
        <w:rPr>
          <w:noProof/>
        </w:rPr>
        <w:fldChar w:fldCharType="begin"/>
      </w:r>
      <w:r>
        <w:rPr>
          <w:noProof/>
        </w:rPr>
        <w:instrText xml:space="preserve"> PAGEREF _Toc190185495 \h </w:instrText>
      </w:r>
      <w:r>
        <w:rPr>
          <w:noProof/>
        </w:rPr>
      </w:r>
      <w:r>
        <w:rPr>
          <w:noProof/>
        </w:rPr>
        <w:fldChar w:fldCharType="separate"/>
      </w:r>
      <w:r>
        <w:rPr>
          <w:noProof/>
        </w:rPr>
        <w:t>14</w:t>
      </w:r>
      <w:r>
        <w:rPr>
          <w:noProof/>
        </w:rPr>
        <w:fldChar w:fldCharType="end"/>
      </w:r>
    </w:p>
    <w:p w14:paraId="1EB0661D" w14:textId="3B9128BF" w:rsidR="005E067E" w:rsidRPr="007D7BA9" w:rsidRDefault="005E067E">
      <w:pPr>
        <w:pStyle w:val="Inhopg3"/>
        <w:tabs>
          <w:tab w:val="left" w:pos="1134"/>
        </w:tabs>
        <w:rPr>
          <w:rFonts w:eastAsiaTheme="minorEastAsia"/>
          <w:noProof/>
          <w:color w:val="auto"/>
          <w:kern w:val="2"/>
          <w:sz w:val="24"/>
          <w:szCs w:val="24"/>
          <w:lang w:eastAsia="nl-BE"/>
          <w14:ligatures w14:val="standardContextual"/>
        </w:rPr>
      </w:pPr>
      <w:r w:rsidRPr="00AE6502">
        <w:rPr>
          <w:noProof/>
        </w:rPr>
        <w:t>8.4.3.</w:t>
      </w:r>
      <w:r w:rsidRPr="007D7BA9">
        <w:rPr>
          <w:rFonts w:eastAsiaTheme="minorEastAsia"/>
          <w:noProof/>
          <w:color w:val="auto"/>
          <w:kern w:val="2"/>
          <w:sz w:val="24"/>
          <w:szCs w:val="24"/>
          <w:lang w:eastAsia="nl-BE"/>
          <w14:ligatures w14:val="standardContextual"/>
        </w:rPr>
        <w:tab/>
      </w:r>
      <w:r>
        <w:rPr>
          <w:noProof/>
        </w:rPr>
        <w:t xml:space="preserve">Debriefing </w:t>
      </w:r>
      <w:r w:rsidRPr="00AE6502">
        <w:rPr>
          <w:noProof/>
          <w:highlight w:val="yellow"/>
        </w:rPr>
        <w:t>and Feedback</w:t>
      </w:r>
      <w:r>
        <w:rPr>
          <w:noProof/>
        </w:rPr>
        <w:tab/>
      </w:r>
      <w:r>
        <w:rPr>
          <w:noProof/>
        </w:rPr>
        <w:fldChar w:fldCharType="begin"/>
      </w:r>
      <w:r>
        <w:rPr>
          <w:noProof/>
        </w:rPr>
        <w:instrText xml:space="preserve"> PAGEREF _Toc190185496 \h </w:instrText>
      </w:r>
      <w:r>
        <w:rPr>
          <w:noProof/>
        </w:rPr>
      </w:r>
      <w:r>
        <w:rPr>
          <w:noProof/>
        </w:rPr>
        <w:fldChar w:fldCharType="separate"/>
      </w:r>
      <w:r>
        <w:rPr>
          <w:noProof/>
        </w:rPr>
        <w:t>14</w:t>
      </w:r>
      <w:r>
        <w:rPr>
          <w:noProof/>
        </w:rPr>
        <w:fldChar w:fldCharType="end"/>
      </w:r>
    </w:p>
    <w:p w14:paraId="704A1F7A" w14:textId="22A43988" w:rsidR="005E067E" w:rsidRPr="007D7BA9" w:rsidRDefault="005E067E">
      <w:pPr>
        <w:pStyle w:val="Inhopg3"/>
        <w:tabs>
          <w:tab w:val="left" w:pos="1134"/>
        </w:tabs>
        <w:rPr>
          <w:rFonts w:eastAsiaTheme="minorEastAsia"/>
          <w:noProof/>
          <w:color w:val="auto"/>
          <w:kern w:val="2"/>
          <w:sz w:val="24"/>
          <w:szCs w:val="24"/>
          <w:lang w:eastAsia="nl-BE"/>
          <w14:ligatures w14:val="standardContextual"/>
        </w:rPr>
      </w:pPr>
      <w:r w:rsidRPr="00AE6502">
        <w:rPr>
          <w:noProof/>
        </w:rPr>
        <w:t>8.4.4.</w:t>
      </w:r>
      <w:r w:rsidRPr="007D7BA9">
        <w:rPr>
          <w:rFonts w:eastAsiaTheme="minorEastAsia"/>
          <w:noProof/>
          <w:color w:val="auto"/>
          <w:kern w:val="2"/>
          <w:sz w:val="24"/>
          <w:szCs w:val="24"/>
          <w:lang w:eastAsia="nl-BE"/>
          <w14:ligatures w14:val="standardContextual"/>
        </w:rPr>
        <w:tab/>
      </w:r>
      <w:r>
        <w:rPr>
          <w:noProof/>
        </w:rPr>
        <w:t>Evaluation/assessment</w:t>
      </w:r>
      <w:r>
        <w:rPr>
          <w:noProof/>
        </w:rPr>
        <w:tab/>
      </w:r>
      <w:r>
        <w:rPr>
          <w:noProof/>
        </w:rPr>
        <w:fldChar w:fldCharType="begin"/>
      </w:r>
      <w:r>
        <w:rPr>
          <w:noProof/>
        </w:rPr>
        <w:instrText xml:space="preserve"> PAGEREF _Toc190185497 \h </w:instrText>
      </w:r>
      <w:r>
        <w:rPr>
          <w:noProof/>
        </w:rPr>
      </w:r>
      <w:r>
        <w:rPr>
          <w:noProof/>
        </w:rPr>
        <w:fldChar w:fldCharType="separate"/>
      </w:r>
      <w:r>
        <w:rPr>
          <w:noProof/>
        </w:rPr>
        <w:t>15</w:t>
      </w:r>
      <w:r>
        <w:rPr>
          <w:noProof/>
        </w:rPr>
        <w:fldChar w:fldCharType="end"/>
      </w:r>
    </w:p>
    <w:p w14:paraId="66A68D52" w14:textId="176098EB" w:rsidR="005E067E" w:rsidRPr="007D7BA9" w:rsidRDefault="005E067E">
      <w:pPr>
        <w:pStyle w:val="Inhopg2"/>
        <w:rPr>
          <w:rFonts w:eastAsiaTheme="minorEastAsia"/>
          <w:color w:val="auto"/>
          <w:kern w:val="2"/>
          <w:sz w:val="24"/>
          <w:szCs w:val="24"/>
          <w:lang w:eastAsia="nl-BE"/>
          <w14:ligatures w14:val="standardContextual"/>
        </w:rPr>
      </w:pPr>
      <w:r w:rsidRPr="00AE6502">
        <w:t>8.5.</w:t>
      </w:r>
      <w:r w:rsidRPr="007D7BA9">
        <w:rPr>
          <w:rFonts w:eastAsiaTheme="minorEastAsia"/>
          <w:color w:val="auto"/>
          <w:kern w:val="2"/>
          <w:sz w:val="24"/>
          <w:szCs w:val="24"/>
          <w:lang w:eastAsia="nl-BE"/>
          <w14:ligatures w14:val="standardContextual"/>
        </w:rPr>
        <w:tab/>
      </w:r>
      <w:r>
        <w:t>Revision of the simulation Exercise</w:t>
      </w:r>
      <w:r>
        <w:tab/>
      </w:r>
      <w:r>
        <w:fldChar w:fldCharType="begin"/>
      </w:r>
      <w:r>
        <w:instrText xml:space="preserve"> PAGEREF _Toc190185498 \h </w:instrText>
      </w:r>
      <w:r>
        <w:fldChar w:fldCharType="separate"/>
      </w:r>
      <w:r>
        <w:t>15</w:t>
      </w:r>
      <w:r>
        <w:fldChar w:fldCharType="end"/>
      </w:r>
    </w:p>
    <w:p w14:paraId="1E886253" w14:textId="276E4F1A" w:rsidR="005E067E" w:rsidRPr="007D7BA9" w:rsidRDefault="005E067E">
      <w:pPr>
        <w:pStyle w:val="Inhopg1"/>
        <w:rPr>
          <w:rFonts w:eastAsiaTheme="minorEastAsia"/>
          <w:b w:val="0"/>
          <w:caps w:val="0"/>
          <w:color w:val="auto"/>
          <w:kern w:val="2"/>
          <w:sz w:val="24"/>
          <w:szCs w:val="24"/>
          <w:lang w:eastAsia="nl-BE"/>
          <w14:ligatures w14:val="standardContextual"/>
        </w:rPr>
      </w:pPr>
      <w:r w:rsidRPr="00AE6502">
        <w:t>9.</w:t>
      </w:r>
      <w:r w:rsidRPr="007D7BA9">
        <w:rPr>
          <w:rFonts w:eastAsiaTheme="minorEastAsia"/>
          <w:b w:val="0"/>
          <w:caps w:val="0"/>
          <w:color w:val="auto"/>
          <w:kern w:val="2"/>
          <w:sz w:val="24"/>
          <w:szCs w:val="24"/>
          <w:lang w:eastAsia="nl-BE"/>
          <w14:ligatures w14:val="standardContextual"/>
        </w:rPr>
        <w:tab/>
      </w:r>
      <w:r>
        <w:t>current/Future opportunities in simulation</w:t>
      </w:r>
      <w:r>
        <w:tab/>
      </w:r>
      <w:r>
        <w:fldChar w:fldCharType="begin"/>
      </w:r>
      <w:r>
        <w:instrText xml:space="preserve"> PAGEREF _Toc190185499 \h </w:instrText>
      </w:r>
      <w:r>
        <w:fldChar w:fldCharType="separate"/>
      </w:r>
      <w:r>
        <w:t>15</w:t>
      </w:r>
      <w:r>
        <w:fldChar w:fldCharType="end"/>
      </w:r>
    </w:p>
    <w:p w14:paraId="7130D454" w14:textId="065B3C5C" w:rsidR="005E067E" w:rsidRPr="007D7BA9" w:rsidRDefault="005E067E">
      <w:pPr>
        <w:pStyle w:val="Inhopg1"/>
        <w:rPr>
          <w:rFonts w:eastAsiaTheme="minorEastAsia"/>
          <w:b w:val="0"/>
          <w:caps w:val="0"/>
          <w:color w:val="auto"/>
          <w:kern w:val="2"/>
          <w:sz w:val="24"/>
          <w:szCs w:val="24"/>
          <w:lang w:eastAsia="nl-BE"/>
          <w14:ligatures w14:val="standardContextual"/>
        </w:rPr>
      </w:pPr>
      <w:r w:rsidRPr="00AE6502">
        <w:rPr>
          <w:lang w:val="en-AU"/>
        </w:rPr>
        <w:t>10.</w:t>
      </w:r>
      <w:r w:rsidRPr="007D7BA9">
        <w:rPr>
          <w:rFonts w:eastAsiaTheme="minorEastAsia"/>
          <w:b w:val="0"/>
          <w:caps w:val="0"/>
          <w:color w:val="auto"/>
          <w:kern w:val="2"/>
          <w:sz w:val="24"/>
          <w:szCs w:val="24"/>
          <w:lang w:eastAsia="nl-BE"/>
          <w14:ligatures w14:val="standardContextual"/>
        </w:rPr>
        <w:tab/>
      </w:r>
      <w:r w:rsidRPr="00AE6502">
        <w:rPr>
          <w:lang w:val="en-AU"/>
        </w:rPr>
        <w:t>Other elements to consider</w:t>
      </w:r>
      <w:r>
        <w:tab/>
      </w:r>
      <w:r>
        <w:fldChar w:fldCharType="begin"/>
      </w:r>
      <w:r>
        <w:instrText xml:space="preserve"> PAGEREF _Toc190185500 \h </w:instrText>
      </w:r>
      <w:r>
        <w:fldChar w:fldCharType="separate"/>
      </w:r>
      <w:r>
        <w:t>16</w:t>
      </w:r>
      <w:r>
        <w:fldChar w:fldCharType="end"/>
      </w:r>
    </w:p>
    <w:p w14:paraId="794E93F9" w14:textId="6333566C" w:rsidR="005E067E" w:rsidRPr="002453B2" w:rsidRDefault="005E067E">
      <w:pPr>
        <w:pStyle w:val="Inhopg1"/>
        <w:rPr>
          <w:rFonts w:eastAsiaTheme="minorEastAsia"/>
          <w:b w:val="0"/>
          <w:caps w:val="0"/>
          <w:color w:val="auto"/>
          <w:kern w:val="2"/>
          <w:sz w:val="24"/>
          <w:szCs w:val="24"/>
          <w:lang w:eastAsia="nl-BE"/>
          <w14:ligatures w14:val="standardContextual"/>
        </w:rPr>
      </w:pPr>
      <w:r w:rsidRPr="00AE6502">
        <w:t>11.</w:t>
      </w:r>
      <w:r w:rsidRPr="002453B2">
        <w:rPr>
          <w:rFonts w:eastAsiaTheme="minorEastAsia"/>
          <w:b w:val="0"/>
          <w:caps w:val="0"/>
          <w:color w:val="auto"/>
          <w:kern w:val="2"/>
          <w:sz w:val="24"/>
          <w:szCs w:val="24"/>
          <w:lang w:eastAsia="nl-BE"/>
          <w14:ligatures w14:val="standardContextual"/>
        </w:rPr>
        <w:tab/>
      </w:r>
      <w:r>
        <w:t>DEFINITIONS</w:t>
      </w:r>
      <w:r>
        <w:tab/>
      </w:r>
      <w:r>
        <w:fldChar w:fldCharType="begin"/>
      </w:r>
      <w:r>
        <w:instrText xml:space="preserve"> PAGEREF _Toc190185501 \h </w:instrText>
      </w:r>
      <w:r>
        <w:fldChar w:fldCharType="separate"/>
      </w:r>
      <w:r>
        <w:t>16</w:t>
      </w:r>
      <w:r>
        <w:fldChar w:fldCharType="end"/>
      </w:r>
    </w:p>
    <w:p w14:paraId="568FA23B" w14:textId="68C916F1" w:rsidR="005E067E" w:rsidRPr="002453B2" w:rsidRDefault="005E067E">
      <w:pPr>
        <w:pStyle w:val="Inhopg1"/>
        <w:rPr>
          <w:rFonts w:eastAsiaTheme="minorEastAsia"/>
          <w:b w:val="0"/>
          <w:caps w:val="0"/>
          <w:color w:val="auto"/>
          <w:kern w:val="2"/>
          <w:sz w:val="24"/>
          <w:szCs w:val="24"/>
          <w:lang w:eastAsia="nl-BE"/>
          <w14:ligatures w14:val="standardContextual"/>
        </w:rPr>
      </w:pPr>
      <w:r w:rsidRPr="00AE6502">
        <w:t>12.</w:t>
      </w:r>
      <w:r w:rsidRPr="002453B2">
        <w:rPr>
          <w:rFonts w:eastAsiaTheme="minorEastAsia"/>
          <w:b w:val="0"/>
          <w:caps w:val="0"/>
          <w:color w:val="auto"/>
          <w:kern w:val="2"/>
          <w:sz w:val="24"/>
          <w:szCs w:val="24"/>
          <w:lang w:eastAsia="nl-BE"/>
          <w14:ligatures w14:val="standardContextual"/>
        </w:rPr>
        <w:tab/>
      </w:r>
      <w:r>
        <w:t>ABBREVIATIONS</w:t>
      </w:r>
      <w:r>
        <w:tab/>
      </w:r>
      <w:r>
        <w:fldChar w:fldCharType="begin"/>
      </w:r>
      <w:r>
        <w:instrText xml:space="preserve"> PAGEREF _Toc190185502 \h </w:instrText>
      </w:r>
      <w:r>
        <w:fldChar w:fldCharType="separate"/>
      </w:r>
      <w:r>
        <w:t>16</w:t>
      </w:r>
      <w:r>
        <w:fldChar w:fldCharType="end"/>
      </w:r>
    </w:p>
    <w:p w14:paraId="5F4F8520" w14:textId="1E35B18F" w:rsidR="005E067E" w:rsidRPr="002453B2" w:rsidRDefault="005E067E">
      <w:pPr>
        <w:pStyle w:val="Inhopg1"/>
        <w:rPr>
          <w:rFonts w:eastAsiaTheme="minorEastAsia"/>
          <w:b w:val="0"/>
          <w:caps w:val="0"/>
          <w:color w:val="auto"/>
          <w:kern w:val="2"/>
          <w:sz w:val="24"/>
          <w:szCs w:val="24"/>
          <w:lang w:eastAsia="nl-BE"/>
          <w14:ligatures w14:val="standardContextual"/>
        </w:rPr>
      </w:pPr>
      <w:r w:rsidRPr="00AE6502">
        <w:t>13.</w:t>
      </w:r>
      <w:r w:rsidRPr="002453B2">
        <w:rPr>
          <w:rFonts w:eastAsiaTheme="minorEastAsia"/>
          <w:b w:val="0"/>
          <w:caps w:val="0"/>
          <w:color w:val="auto"/>
          <w:kern w:val="2"/>
          <w:sz w:val="24"/>
          <w:szCs w:val="24"/>
          <w:lang w:eastAsia="nl-BE"/>
          <w14:ligatures w14:val="standardContextual"/>
        </w:rPr>
        <w:tab/>
      </w:r>
      <w:r>
        <w:t>REferences</w:t>
      </w:r>
      <w:r>
        <w:tab/>
      </w:r>
      <w:r>
        <w:fldChar w:fldCharType="begin"/>
      </w:r>
      <w:r>
        <w:instrText xml:space="preserve"> PAGEREF _Toc190185503 \h </w:instrText>
      </w:r>
      <w:r>
        <w:fldChar w:fldCharType="separate"/>
      </w:r>
      <w:r>
        <w:t>16</w:t>
      </w:r>
      <w:r>
        <w:fldChar w:fldCharType="end"/>
      </w:r>
    </w:p>
    <w:p w14:paraId="7968EEF8" w14:textId="0E328C2D" w:rsidR="00642025" w:rsidRPr="0093492E" w:rsidRDefault="0046716F" w:rsidP="00BA5754">
      <w:pPr>
        <w:rPr>
          <w:noProof/>
        </w:rPr>
      </w:pPr>
      <w:r>
        <w:rPr>
          <w:rFonts w:eastAsia="Times New Roman" w:cs="Times New Roman"/>
          <w:caps/>
          <w:noProof/>
          <w:color w:val="00558C" w:themeColor="accent1"/>
          <w:sz w:val="22"/>
          <w:szCs w:val="20"/>
        </w:rPr>
        <w:fldChar w:fldCharType="end"/>
      </w:r>
    </w:p>
    <w:p w14:paraId="49A4AC36" w14:textId="77777777" w:rsidR="0078486B" w:rsidRDefault="002F265A" w:rsidP="00C9558A">
      <w:pPr>
        <w:pStyle w:val="ListofFigures"/>
      </w:pPr>
      <w:r>
        <w:t>List of Tables</w:t>
      </w:r>
    </w:p>
    <w:p w14:paraId="76D59AFF" w14:textId="1CA4724D" w:rsidR="00C96A95" w:rsidRDefault="00923B4D">
      <w:pPr>
        <w:pStyle w:val="Lijstmetafbeeldingen"/>
        <w:rPr>
          <w:rFonts w:eastAsiaTheme="minorEastAsia"/>
          <w:i w:val="0"/>
          <w:noProof/>
          <w:sz w:val="24"/>
          <w:szCs w:val="24"/>
          <w:lang w:val="en-US"/>
        </w:rPr>
      </w:pPr>
      <w:r>
        <w:fldChar w:fldCharType="begin"/>
      </w:r>
      <w:r>
        <w:instrText xml:space="preserve"> TOC \t "Table caption" \c </w:instrText>
      </w:r>
      <w:r>
        <w:fldChar w:fldCharType="separate"/>
      </w:r>
      <w:r w:rsidR="00C96A95">
        <w:rPr>
          <w:noProof/>
        </w:rPr>
        <w:t>Table 1</w:t>
      </w:r>
      <w:r w:rsidR="00C96A95">
        <w:rPr>
          <w:rFonts w:eastAsiaTheme="minorEastAsia"/>
          <w:i w:val="0"/>
          <w:noProof/>
          <w:sz w:val="24"/>
          <w:szCs w:val="24"/>
          <w:lang w:val="en-US"/>
        </w:rPr>
        <w:tab/>
      </w:r>
      <w:r w:rsidR="00C96A95">
        <w:rPr>
          <w:noProof/>
        </w:rPr>
        <w:t>Training levels</w:t>
      </w:r>
      <w:r w:rsidR="00C96A95">
        <w:rPr>
          <w:noProof/>
        </w:rPr>
        <w:tab/>
      </w:r>
      <w:r w:rsidR="00C96A95">
        <w:rPr>
          <w:noProof/>
        </w:rPr>
        <w:fldChar w:fldCharType="begin"/>
      </w:r>
      <w:r w:rsidR="00C96A95">
        <w:rPr>
          <w:noProof/>
        </w:rPr>
        <w:instrText xml:space="preserve"> PAGEREF _Toc460411021 \h </w:instrText>
      </w:r>
      <w:r w:rsidR="00C96A95">
        <w:rPr>
          <w:noProof/>
        </w:rPr>
      </w:r>
      <w:r w:rsidR="00C96A95">
        <w:rPr>
          <w:noProof/>
        </w:rPr>
        <w:fldChar w:fldCharType="separate"/>
      </w:r>
      <w:r w:rsidR="00114E03">
        <w:rPr>
          <w:noProof/>
        </w:rPr>
        <w:t>9</w:t>
      </w:r>
      <w:r w:rsidR="00C96A95">
        <w:rPr>
          <w:noProof/>
        </w:rPr>
        <w:fldChar w:fldCharType="end"/>
      </w:r>
    </w:p>
    <w:p w14:paraId="7BA814E8" w14:textId="3FFE662D" w:rsidR="00C96A95" w:rsidRDefault="00C96A95">
      <w:pPr>
        <w:pStyle w:val="Lijstmetafbeeldingen"/>
        <w:rPr>
          <w:rFonts w:eastAsiaTheme="minorEastAsia"/>
          <w:i w:val="0"/>
          <w:noProof/>
          <w:sz w:val="24"/>
          <w:szCs w:val="24"/>
          <w:lang w:val="en-US"/>
        </w:rPr>
      </w:pPr>
      <w:r>
        <w:rPr>
          <w:noProof/>
        </w:rPr>
        <w:t>Table 2</w:t>
      </w:r>
      <w:r>
        <w:rPr>
          <w:rFonts w:eastAsiaTheme="minorEastAsia"/>
          <w:i w:val="0"/>
          <w:noProof/>
          <w:sz w:val="24"/>
          <w:szCs w:val="24"/>
          <w:lang w:val="en-US"/>
        </w:rPr>
        <w:tab/>
      </w:r>
      <w:r>
        <w:rPr>
          <w:noProof/>
        </w:rPr>
        <w:t>Recommended overall exercises</w:t>
      </w:r>
      <w:r>
        <w:rPr>
          <w:noProof/>
        </w:rPr>
        <w:tab/>
      </w:r>
      <w:r>
        <w:rPr>
          <w:noProof/>
        </w:rPr>
        <w:fldChar w:fldCharType="begin"/>
      </w:r>
      <w:r>
        <w:rPr>
          <w:noProof/>
        </w:rPr>
        <w:instrText xml:space="preserve"> PAGEREF _Toc460411022 \h </w:instrText>
      </w:r>
      <w:r>
        <w:rPr>
          <w:noProof/>
        </w:rPr>
      </w:r>
      <w:r>
        <w:rPr>
          <w:noProof/>
        </w:rPr>
        <w:fldChar w:fldCharType="separate"/>
      </w:r>
      <w:r w:rsidR="00114E03">
        <w:rPr>
          <w:noProof/>
        </w:rPr>
        <w:t>17</w:t>
      </w:r>
      <w:r>
        <w:rPr>
          <w:noProof/>
        </w:rPr>
        <w:fldChar w:fldCharType="end"/>
      </w:r>
    </w:p>
    <w:p w14:paraId="34E9683A" w14:textId="77777777" w:rsidR="00161325" w:rsidRPr="00C91630" w:rsidRDefault="00923B4D" w:rsidP="00BA5754">
      <w:r>
        <w:fldChar w:fldCharType="end"/>
      </w:r>
    </w:p>
    <w:p w14:paraId="79504E1C" w14:textId="77777777" w:rsidR="00994D97" w:rsidRDefault="00994D97" w:rsidP="00C9558A">
      <w:pPr>
        <w:pStyle w:val="ListofFigures"/>
      </w:pPr>
      <w:r w:rsidRPr="00441393">
        <w:t>List of Figures</w:t>
      </w:r>
    </w:p>
    <w:p w14:paraId="31F3D5E7" w14:textId="4A32C8E2" w:rsidR="00C96A95" w:rsidRDefault="00923B4D">
      <w:pPr>
        <w:pStyle w:val="Lijstmetafbeeldingen"/>
        <w:rPr>
          <w:rFonts w:eastAsiaTheme="minorEastAsia"/>
          <w:i w:val="0"/>
          <w:noProof/>
          <w:sz w:val="24"/>
          <w:szCs w:val="24"/>
          <w:lang w:val="en-US"/>
        </w:rPr>
      </w:pPr>
      <w:r>
        <w:fldChar w:fldCharType="begin"/>
      </w:r>
      <w:r>
        <w:instrText xml:space="preserve"> TOC \t "Figure caption" \c </w:instrText>
      </w:r>
      <w:r>
        <w:fldChar w:fldCharType="separate"/>
      </w:r>
      <w:r w:rsidR="00C96A95">
        <w:rPr>
          <w:noProof/>
        </w:rPr>
        <w:t>Figure 1</w:t>
      </w:r>
      <w:r w:rsidR="00C96A95">
        <w:rPr>
          <w:rFonts w:eastAsiaTheme="minorEastAsia"/>
          <w:i w:val="0"/>
          <w:noProof/>
          <w:sz w:val="24"/>
          <w:szCs w:val="24"/>
          <w:lang w:val="en-US"/>
        </w:rPr>
        <w:tab/>
      </w:r>
      <w:r w:rsidR="00C96A95">
        <w:rPr>
          <w:noProof/>
        </w:rPr>
        <w:t>Phases of the development of a simulation exercise</w:t>
      </w:r>
      <w:r w:rsidR="00C96A95">
        <w:rPr>
          <w:noProof/>
        </w:rPr>
        <w:tab/>
      </w:r>
      <w:r w:rsidR="00C96A95">
        <w:rPr>
          <w:noProof/>
        </w:rPr>
        <w:fldChar w:fldCharType="begin"/>
      </w:r>
      <w:r w:rsidR="00C96A95">
        <w:rPr>
          <w:noProof/>
        </w:rPr>
        <w:instrText xml:space="preserve"> PAGEREF _Toc460411023 \h </w:instrText>
      </w:r>
      <w:r w:rsidR="00C96A95">
        <w:rPr>
          <w:noProof/>
        </w:rPr>
      </w:r>
      <w:r w:rsidR="00C96A95">
        <w:rPr>
          <w:noProof/>
        </w:rPr>
        <w:fldChar w:fldCharType="separate"/>
      </w:r>
      <w:r w:rsidR="00114E03">
        <w:rPr>
          <w:noProof/>
        </w:rPr>
        <w:t>10</w:t>
      </w:r>
      <w:r w:rsidR="00C96A95">
        <w:rPr>
          <w:noProof/>
        </w:rPr>
        <w:fldChar w:fldCharType="end"/>
      </w:r>
    </w:p>
    <w:p w14:paraId="7261DD53" w14:textId="329D67E9" w:rsidR="00C96A95" w:rsidRDefault="00C96A95">
      <w:pPr>
        <w:pStyle w:val="Lijstmetafbeeldingen"/>
        <w:rPr>
          <w:rFonts w:eastAsiaTheme="minorEastAsia"/>
          <w:i w:val="0"/>
          <w:noProof/>
          <w:sz w:val="24"/>
          <w:szCs w:val="24"/>
          <w:lang w:val="en-US"/>
        </w:rPr>
      </w:pPr>
      <w:r>
        <w:rPr>
          <w:noProof/>
        </w:rPr>
        <w:t>Figure 2</w:t>
      </w:r>
      <w:r>
        <w:rPr>
          <w:rFonts w:eastAsiaTheme="minorEastAsia"/>
          <w:i w:val="0"/>
          <w:noProof/>
          <w:sz w:val="24"/>
          <w:szCs w:val="24"/>
          <w:lang w:val="en-US"/>
        </w:rPr>
        <w:tab/>
      </w:r>
      <w:r>
        <w:rPr>
          <w:noProof/>
        </w:rPr>
        <w:t>Overall and exercise specific training objectives and their relation to the training process and its phases</w:t>
      </w:r>
      <w:r>
        <w:rPr>
          <w:noProof/>
        </w:rPr>
        <w:tab/>
      </w:r>
      <w:r>
        <w:rPr>
          <w:noProof/>
        </w:rPr>
        <w:fldChar w:fldCharType="begin"/>
      </w:r>
      <w:r>
        <w:rPr>
          <w:noProof/>
        </w:rPr>
        <w:instrText xml:space="preserve"> PAGEREF _Toc460411024 \h </w:instrText>
      </w:r>
      <w:r>
        <w:rPr>
          <w:noProof/>
        </w:rPr>
      </w:r>
      <w:r>
        <w:rPr>
          <w:noProof/>
        </w:rPr>
        <w:fldChar w:fldCharType="separate"/>
      </w:r>
      <w:r w:rsidR="00114E03">
        <w:rPr>
          <w:noProof/>
        </w:rPr>
        <w:t>16</w:t>
      </w:r>
      <w:r>
        <w:rPr>
          <w:noProof/>
        </w:rPr>
        <w:fldChar w:fldCharType="end"/>
      </w:r>
    </w:p>
    <w:p w14:paraId="648194EA" w14:textId="77777777" w:rsidR="005E4659" w:rsidRDefault="00923B4D" w:rsidP="00BA5754">
      <w:r>
        <w:fldChar w:fldCharType="end"/>
      </w:r>
    </w:p>
    <w:p w14:paraId="68748E35" w14:textId="77777777" w:rsidR="00790277" w:rsidRPr="00B4739B" w:rsidRDefault="00790277" w:rsidP="003274DB">
      <w:pPr>
        <w:sectPr w:rsidR="00790277" w:rsidRPr="00B4739B" w:rsidSect="00C716E5">
          <w:headerReference w:type="default" r:id="rId24"/>
          <w:headerReference w:type="first" r:id="rId25"/>
          <w:footerReference w:type="first" r:id="rId26"/>
          <w:pgSz w:w="11906" w:h="16838" w:code="9"/>
          <w:pgMar w:top="567" w:right="794" w:bottom="567" w:left="907" w:header="850" w:footer="567" w:gutter="0"/>
          <w:cols w:space="708"/>
          <w:titlePg/>
          <w:docGrid w:linePitch="360"/>
        </w:sectPr>
      </w:pPr>
    </w:p>
    <w:p w14:paraId="5A8063DD" w14:textId="77777777" w:rsidR="004944C8" w:rsidRDefault="00ED4450" w:rsidP="00DE2814">
      <w:pPr>
        <w:pStyle w:val="Kop1"/>
      </w:pPr>
      <w:bookmarkStart w:id="23" w:name="_Toc190185478"/>
      <w:commentRangeStart w:id="24"/>
      <w:r>
        <w:lastRenderedPageBreak/>
        <w:t>INTRODUCTION</w:t>
      </w:r>
      <w:commentRangeEnd w:id="24"/>
      <w:r w:rsidR="009B5CB2">
        <w:rPr>
          <w:rStyle w:val="Verwijzingopmerking"/>
          <w:rFonts w:asciiTheme="minorHAnsi" w:eastAsiaTheme="minorHAnsi" w:hAnsiTheme="minorHAnsi" w:cstheme="minorBidi"/>
          <w:b w:val="0"/>
          <w:bCs w:val="0"/>
          <w:caps w:val="0"/>
          <w:color w:val="auto"/>
        </w:rPr>
        <w:commentReference w:id="24"/>
      </w:r>
      <w:bookmarkEnd w:id="23"/>
    </w:p>
    <w:p w14:paraId="0A84029C" w14:textId="77777777" w:rsidR="004944C8" w:rsidRDefault="004944C8" w:rsidP="004944C8">
      <w:pPr>
        <w:pStyle w:val="Heading1separatationline"/>
      </w:pPr>
    </w:p>
    <w:p w14:paraId="73350CBA" w14:textId="3AC05833" w:rsidR="00F667E7" w:rsidRDefault="00D2516E" w:rsidP="00157F41">
      <w:pPr>
        <w:pStyle w:val="Plattetekst"/>
      </w:pPr>
      <w:r>
        <w:t xml:space="preserve">A major factor in the </w:t>
      </w:r>
      <w:r w:rsidR="000E015B">
        <w:t xml:space="preserve">effective delivery </w:t>
      </w:r>
      <w:r>
        <w:t xml:space="preserve">of VTS </w:t>
      </w:r>
      <w:r w:rsidR="002854F8">
        <w:t xml:space="preserve">is the competence of </w:t>
      </w:r>
      <w:r w:rsidR="00D12AB1">
        <w:t>its</w:t>
      </w:r>
      <w:r w:rsidR="002854F8">
        <w:t xml:space="preserve"> personnel. VTS personnel should only be considered competent when appropriately </w:t>
      </w:r>
      <w:r w:rsidR="00D82CDA">
        <w:t>trained and</w:t>
      </w:r>
      <w:r w:rsidR="002854F8">
        <w:t xml:space="preserve"> qualified.</w:t>
      </w:r>
      <w:r w:rsidR="00D82CDA">
        <w:t xml:space="preserve"> </w:t>
      </w:r>
      <w:r w:rsidR="00311DAB">
        <w:t>IALA Recommendation R</w:t>
      </w:r>
      <w:r w:rsidR="00465964">
        <w:t>0103 states</w:t>
      </w:r>
      <w:r w:rsidR="001918ED">
        <w:t xml:space="preserve"> that </w:t>
      </w:r>
      <w:r w:rsidR="00BD3592">
        <w:t xml:space="preserve">competent authorities and </w:t>
      </w:r>
      <w:r w:rsidR="002421DE">
        <w:t xml:space="preserve">VTS providers </w:t>
      </w:r>
      <w:r w:rsidR="00A4520C">
        <w:t>i</w:t>
      </w:r>
      <w:r w:rsidR="00BD3592">
        <w:t xml:space="preserve">mplement and establish VTS training and certification in a standardized and </w:t>
      </w:r>
      <w:proofErr w:type="spellStart"/>
      <w:r w:rsidR="00BD3592">
        <w:t>harmononized</w:t>
      </w:r>
      <w:proofErr w:type="spellEnd"/>
      <w:r w:rsidR="00BD3592">
        <w:t xml:space="preserve"> manner </w:t>
      </w:r>
      <w:r w:rsidR="00AF2B69">
        <w:t xml:space="preserve">in accordance with IALA </w:t>
      </w:r>
      <w:r w:rsidR="00043C4A">
        <w:t>guidelines and model courses.</w:t>
      </w:r>
    </w:p>
    <w:p w14:paraId="5E50D29C" w14:textId="038F5C6A" w:rsidR="00CC6243" w:rsidRDefault="00C4479F" w:rsidP="00157F41">
      <w:pPr>
        <w:pStyle w:val="Plattetekst"/>
      </w:pPr>
      <w:r>
        <w:t xml:space="preserve">In delivering </w:t>
      </w:r>
      <w:r w:rsidR="00C51F21">
        <w:t>VTS training simulat</w:t>
      </w:r>
      <w:r w:rsidR="00805D2B">
        <w:t xml:space="preserve">ed </w:t>
      </w:r>
      <w:proofErr w:type="spellStart"/>
      <w:r w:rsidR="00805D2B">
        <w:t>ex</w:t>
      </w:r>
      <w:r w:rsidR="00E912FA">
        <w:t>cercises</w:t>
      </w:r>
      <w:proofErr w:type="spellEnd"/>
      <w:r w:rsidR="00C51F21">
        <w:t xml:space="preserve"> </w:t>
      </w:r>
      <w:r w:rsidR="00740E89">
        <w:t xml:space="preserve">offer </w:t>
      </w:r>
      <w:r w:rsidR="00593789">
        <w:t xml:space="preserve">an excellent </w:t>
      </w:r>
      <w:r w:rsidR="00DD15BF">
        <w:t>technique</w:t>
      </w:r>
      <w:r w:rsidR="00505E9C">
        <w:t xml:space="preserve"> which complements other training methods</w:t>
      </w:r>
      <w:r w:rsidR="00754A25">
        <w:t>.</w:t>
      </w:r>
      <w:r w:rsidR="003320A4">
        <w:t xml:space="preserve"> </w:t>
      </w:r>
      <w:r w:rsidR="001435AA">
        <w:t>S</w:t>
      </w:r>
      <w:r w:rsidR="00EF0ACB">
        <w:t xml:space="preserve">imulation </w:t>
      </w:r>
      <w:r w:rsidR="00EB7659">
        <w:t xml:space="preserve">is a training tool which </w:t>
      </w:r>
      <w:r w:rsidR="00DD0F5F" w:rsidRPr="00DD0F5F">
        <w:t>provides realistic training of practical skills, knowledge and competencies which can be transferred into the operational environment</w:t>
      </w:r>
      <w:r w:rsidR="00EB7659">
        <w:t>.</w:t>
      </w:r>
    </w:p>
    <w:p w14:paraId="7DCE59CB" w14:textId="5CAB9A49" w:rsidR="00E2521E" w:rsidRDefault="00E2521E" w:rsidP="00380CB6">
      <w:pPr>
        <w:pStyle w:val="Plattetekst"/>
      </w:pPr>
      <w:r w:rsidRPr="00DD2F06">
        <w:rPr>
          <w:highlight w:val="yellow"/>
        </w:rPr>
        <w:t>OR</w:t>
      </w:r>
    </w:p>
    <w:p w14:paraId="32D75943" w14:textId="267FD989" w:rsidR="00380CB6" w:rsidRPr="00380CB6" w:rsidRDefault="00380CB6" w:rsidP="00380CB6">
      <w:pPr>
        <w:pStyle w:val="Plattetekst"/>
      </w:pPr>
      <w:r w:rsidRPr="00380CB6">
        <w:t>Simulation training provides a structured and effective method for developing and maintaining competenc</w:t>
      </w:r>
      <w:r w:rsidR="00890387">
        <w:t>ies</w:t>
      </w:r>
      <w:r w:rsidRPr="00380CB6">
        <w:t xml:space="preserve"> by replicating real-world scenarios in a safe and controlled setting. Specifically:</w:t>
      </w:r>
    </w:p>
    <w:p w14:paraId="0A8824CD" w14:textId="77777777" w:rsidR="00380CB6" w:rsidRPr="00380CB6" w:rsidRDefault="00380CB6" w:rsidP="00380CB6">
      <w:pPr>
        <w:pStyle w:val="Plattetekst"/>
        <w:numPr>
          <w:ilvl w:val="0"/>
          <w:numId w:val="70"/>
        </w:numPr>
      </w:pPr>
      <w:r w:rsidRPr="00380CB6">
        <w:t xml:space="preserve">It allows VTS personnel to practice technical skills, refine their decision-making, and enhance operational competence without the risks associated with real VTS operations. </w:t>
      </w:r>
    </w:p>
    <w:p w14:paraId="23F88E90" w14:textId="77777777" w:rsidR="00380CB6" w:rsidRPr="00380CB6" w:rsidRDefault="00380CB6" w:rsidP="00380CB6">
      <w:pPr>
        <w:pStyle w:val="Plattetekst"/>
        <w:numPr>
          <w:ilvl w:val="0"/>
          <w:numId w:val="70"/>
        </w:numPr>
      </w:pPr>
      <w:r w:rsidRPr="00380CB6">
        <w:t xml:space="preserve">It emphasizes teamwork, communication, and adaptability. </w:t>
      </w:r>
    </w:p>
    <w:p w14:paraId="1181E5BC" w14:textId="77777777" w:rsidR="00380CB6" w:rsidRPr="00380CB6" w:rsidRDefault="00380CB6" w:rsidP="00380CB6">
      <w:pPr>
        <w:pStyle w:val="Plattetekst"/>
        <w:numPr>
          <w:ilvl w:val="0"/>
          <w:numId w:val="70"/>
        </w:numPr>
      </w:pPr>
      <w:r w:rsidRPr="00380CB6">
        <w:t xml:space="preserve">It allows VTS personnel to build confidence in undertaking both routine day-to-day tasks as well responding to developing situations or emergencies. </w:t>
      </w:r>
    </w:p>
    <w:p w14:paraId="5ADD6D7D" w14:textId="769304C1" w:rsidR="007E38C8" w:rsidRDefault="007E38C8" w:rsidP="00157F41">
      <w:pPr>
        <w:pStyle w:val="Plattetekst"/>
      </w:pPr>
    </w:p>
    <w:p w14:paraId="58D9C4D4" w14:textId="77777777" w:rsidR="007E38C8" w:rsidRPr="00F92C6B" w:rsidRDefault="007E38C8" w:rsidP="00157F41">
      <w:pPr>
        <w:pStyle w:val="Plattetekst"/>
      </w:pPr>
    </w:p>
    <w:p w14:paraId="11296D0A" w14:textId="398AA5E6" w:rsidR="00B4075A" w:rsidRDefault="00B4075A" w:rsidP="00790766">
      <w:pPr>
        <w:pStyle w:val="Kop1"/>
      </w:pPr>
      <w:bookmarkStart w:id="25" w:name="_Toc79230386"/>
      <w:bookmarkStart w:id="26" w:name="_Toc79653162"/>
      <w:bookmarkStart w:id="27" w:name="_Toc79653215"/>
      <w:bookmarkStart w:id="28" w:name="_Toc79230387"/>
      <w:bookmarkStart w:id="29" w:name="_Toc79653163"/>
      <w:bookmarkStart w:id="30" w:name="_Toc79653216"/>
      <w:bookmarkStart w:id="31" w:name="_Toc79230388"/>
      <w:bookmarkStart w:id="32" w:name="_Toc79653164"/>
      <w:bookmarkStart w:id="33" w:name="_Toc79653217"/>
      <w:bookmarkStart w:id="34" w:name="_Toc79230389"/>
      <w:bookmarkStart w:id="35" w:name="_Toc79653165"/>
      <w:bookmarkStart w:id="36" w:name="_Toc79653218"/>
      <w:bookmarkStart w:id="37" w:name="_Toc79230390"/>
      <w:bookmarkStart w:id="38" w:name="_Toc79653166"/>
      <w:bookmarkStart w:id="39" w:name="_Toc79653219"/>
      <w:bookmarkStart w:id="40" w:name="_Toc79230391"/>
      <w:bookmarkStart w:id="41" w:name="_Toc79653167"/>
      <w:bookmarkStart w:id="42" w:name="_Toc79653220"/>
      <w:bookmarkStart w:id="43" w:name="_Toc79230392"/>
      <w:bookmarkStart w:id="44" w:name="_Toc79653168"/>
      <w:bookmarkStart w:id="45" w:name="_Toc79653221"/>
      <w:bookmarkStart w:id="46" w:name="_Toc79230393"/>
      <w:bookmarkStart w:id="47" w:name="_Toc79653169"/>
      <w:bookmarkStart w:id="48" w:name="_Toc79653222"/>
      <w:bookmarkStart w:id="49" w:name="_Toc79230394"/>
      <w:bookmarkStart w:id="50" w:name="_Toc79653170"/>
      <w:bookmarkStart w:id="51" w:name="_Toc79653223"/>
      <w:bookmarkStart w:id="52" w:name="_Toc190185479"/>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t>DOCUMENT PURPOSE</w:t>
      </w:r>
      <w:bookmarkEnd w:id="52"/>
    </w:p>
    <w:p w14:paraId="7E804A8E" w14:textId="77777777" w:rsidR="00B4075A" w:rsidRDefault="00B4075A" w:rsidP="00B4075A">
      <w:pPr>
        <w:pStyle w:val="Heading1separationline"/>
      </w:pPr>
    </w:p>
    <w:p w14:paraId="2A9CEF97" w14:textId="58EECEA4" w:rsidR="00CC67A5" w:rsidRDefault="003D7702" w:rsidP="003D7702">
      <w:pPr>
        <w:pStyle w:val="Plattetekst"/>
      </w:pPr>
      <w:r>
        <w:t xml:space="preserve">The purpose of this document </w:t>
      </w:r>
      <w:r w:rsidR="0019737D">
        <w:t>is to provide</w:t>
      </w:r>
      <w:r w:rsidR="0023099B">
        <w:t xml:space="preserve"> guidance </w:t>
      </w:r>
      <w:r w:rsidR="009028B6">
        <w:t xml:space="preserve">for </w:t>
      </w:r>
      <w:r w:rsidR="0023099B">
        <w:t xml:space="preserve">training </w:t>
      </w:r>
      <w:r w:rsidR="00FF3370">
        <w:t xml:space="preserve">organizations and </w:t>
      </w:r>
      <w:r w:rsidR="00FF3370" w:rsidRPr="00930647">
        <w:t>VTS providers</w:t>
      </w:r>
      <w:r w:rsidR="00EC74E2">
        <w:t xml:space="preserve"> on implementing</w:t>
      </w:r>
      <w:r w:rsidR="00F409D5">
        <w:t>, developing and conduction</w:t>
      </w:r>
      <w:r w:rsidR="00EC74E2">
        <w:t xml:space="preserve"> </w:t>
      </w:r>
      <w:r w:rsidR="004408C9">
        <w:t xml:space="preserve">simulation </w:t>
      </w:r>
      <w:r w:rsidR="0030031C">
        <w:t xml:space="preserve">in their VTS </w:t>
      </w:r>
      <w:r w:rsidR="005B0094">
        <w:t>training</w:t>
      </w:r>
      <w:r w:rsidR="007A6FCD">
        <w:t xml:space="preserve">. </w:t>
      </w:r>
      <w:r w:rsidR="00BD59FD">
        <w:t xml:space="preserve">It aims at </w:t>
      </w:r>
      <w:r w:rsidR="00934725">
        <w:t xml:space="preserve">describing the various types of simulation, </w:t>
      </w:r>
      <w:r w:rsidR="00FB7069">
        <w:t>the harmonization</w:t>
      </w:r>
      <w:r w:rsidR="00655222">
        <w:t xml:space="preserve"> </w:t>
      </w:r>
      <w:r w:rsidR="00F85FC1">
        <w:t>of</w:t>
      </w:r>
      <w:r w:rsidR="00B45ECF">
        <w:t xml:space="preserve"> </w:t>
      </w:r>
      <w:r w:rsidR="00DB603A">
        <w:t xml:space="preserve">the practices of </w:t>
      </w:r>
      <w:r w:rsidR="00B45ECF">
        <w:t>simulat</w:t>
      </w:r>
      <w:r w:rsidR="00790A51">
        <w:t>ion</w:t>
      </w:r>
      <w:r w:rsidR="00B45ECF">
        <w:t xml:space="preserve"> training,</w:t>
      </w:r>
      <w:r w:rsidR="00BF6BA4">
        <w:t xml:space="preserve"> </w:t>
      </w:r>
      <w:r w:rsidR="00123D5B">
        <w:t>instructional techniques</w:t>
      </w:r>
      <w:r w:rsidR="004F0777">
        <w:t xml:space="preserve"> and </w:t>
      </w:r>
      <w:r w:rsidR="00E41944">
        <w:t>the use and benefits of simulation training.</w:t>
      </w:r>
    </w:p>
    <w:p w14:paraId="102DCC9F" w14:textId="77777777" w:rsidR="007F5364" w:rsidRDefault="007F5364" w:rsidP="003D7702">
      <w:pPr>
        <w:pStyle w:val="Plattetekst"/>
      </w:pPr>
    </w:p>
    <w:p w14:paraId="6491279D" w14:textId="77777777" w:rsidR="0036223D" w:rsidRPr="0036223D" w:rsidRDefault="0036223D" w:rsidP="0036223D">
      <w:pPr>
        <w:pStyle w:val="Plattetekst"/>
      </w:pPr>
      <w:r w:rsidRPr="0036223D">
        <w:t xml:space="preserve">This Guideline is associated with </w:t>
      </w:r>
      <w:r w:rsidRPr="0036223D">
        <w:rPr>
          <w:i/>
          <w:iCs/>
        </w:rPr>
        <w:t>IALA</w:t>
      </w:r>
      <w:r w:rsidRPr="0036223D">
        <w:t xml:space="preserve"> </w:t>
      </w:r>
      <w:r w:rsidRPr="0036223D">
        <w:rPr>
          <w:i/>
          <w:iCs/>
        </w:rPr>
        <w:t xml:space="preserve">Recommendation R0103 (V-103) Training and Certification of VTS Personnel, </w:t>
      </w:r>
      <w:r w:rsidRPr="0036223D">
        <w:t xml:space="preserve">a normative provision of IALA </w:t>
      </w:r>
      <w:r w:rsidRPr="0036223D">
        <w:rPr>
          <w:i/>
          <w:iCs/>
        </w:rPr>
        <w:t>Standard 1050 Training and Certification</w:t>
      </w:r>
      <w:r w:rsidRPr="0036223D">
        <w:t xml:space="preserve">. To demonstrate compliance with the recommendation the practices described in this guideline should be taken into account. </w:t>
      </w:r>
    </w:p>
    <w:p w14:paraId="5C25BCEF" w14:textId="77777777" w:rsidR="0036223D" w:rsidRDefault="0036223D" w:rsidP="003D7702">
      <w:pPr>
        <w:pStyle w:val="Plattetekst"/>
      </w:pPr>
    </w:p>
    <w:p w14:paraId="793B6984" w14:textId="00F0F14C" w:rsidR="00E864CC" w:rsidRDefault="008B21C7" w:rsidP="00EB7789">
      <w:pPr>
        <w:pStyle w:val="Kop2"/>
      </w:pPr>
      <w:bookmarkStart w:id="53" w:name="_Toc190185480"/>
      <w:r>
        <w:t xml:space="preserve">Relationship to other </w:t>
      </w:r>
      <w:r w:rsidR="008922BC">
        <w:t>documents</w:t>
      </w:r>
      <w:bookmarkEnd w:id="53"/>
    </w:p>
    <w:p w14:paraId="52E761AF" w14:textId="14761F69" w:rsidR="00CC67A5" w:rsidRPr="00D40BD6" w:rsidRDefault="00CC67A5" w:rsidP="00E26048">
      <w:pPr>
        <w:pStyle w:val="Plattetekst"/>
      </w:pPr>
      <w:r w:rsidRPr="00D40BD6">
        <w:t>This Guideline</w:t>
      </w:r>
      <w:r w:rsidR="00B00373" w:rsidRPr="00D40BD6">
        <w:t xml:space="preserve"> should be read in conjunction with</w:t>
      </w:r>
      <w:r w:rsidR="00BB64E6" w:rsidRPr="00D40BD6">
        <w:t xml:space="preserve"> all IALA documents related to VTS training, and in particular:</w:t>
      </w:r>
      <w:r w:rsidRPr="00D40BD6">
        <w:t xml:space="preserve"> </w:t>
      </w:r>
    </w:p>
    <w:p w14:paraId="1461BC44" w14:textId="483BBE20" w:rsidR="00664D93" w:rsidRDefault="00D716D2" w:rsidP="000A4B81">
      <w:pPr>
        <w:pStyle w:val="Bullet1"/>
      </w:pPr>
      <w:r>
        <w:t xml:space="preserve">IALA </w:t>
      </w:r>
      <w:r w:rsidR="000A4B81">
        <w:t xml:space="preserve">Recommendation </w:t>
      </w:r>
      <w:r w:rsidR="00A0471C">
        <w:t>R0103</w:t>
      </w:r>
      <w:r>
        <w:t xml:space="preserve"> </w:t>
      </w:r>
      <w:r w:rsidR="00C63772">
        <w:t>Training and Certification of VTS Personnel</w:t>
      </w:r>
    </w:p>
    <w:p w14:paraId="4D24906C" w14:textId="18144D67" w:rsidR="00A0471C" w:rsidRDefault="00C63772" w:rsidP="000A4B81">
      <w:pPr>
        <w:pStyle w:val="Bullet1"/>
      </w:pPr>
      <w:r>
        <w:t xml:space="preserve">IALA </w:t>
      </w:r>
      <w:r w:rsidR="00A0471C">
        <w:t>Guideline G1156</w:t>
      </w:r>
      <w:r>
        <w:t xml:space="preserve"> Recruitment, Training and Certification of VTS Personnel</w:t>
      </w:r>
    </w:p>
    <w:p w14:paraId="14E95C5C" w14:textId="1D538CAC" w:rsidR="00A0471C" w:rsidRDefault="00C63772" w:rsidP="000A4B81">
      <w:pPr>
        <w:pStyle w:val="Bullet1"/>
      </w:pPr>
      <w:r>
        <w:t xml:space="preserve">IALA </w:t>
      </w:r>
      <w:r w:rsidR="00A0471C">
        <w:t>Model Course C0103-</w:t>
      </w:r>
      <w:r w:rsidR="00F0335B">
        <w:t>1</w:t>
      </w:r>
      <w:r w:rsidR="00A4692F">
        <w:t xml:space="preserve"> VTS Operator Training</w:t>
      </w:r>
    </w:p>
    <w:p w14:paraId="7CE04A81" w14:textId="5DFEBFA9" w:rsidR="00A0471C" w:rsidRDefault="00A4692F" w:rsidP="000A4B81">
      <w:pPr>
        <w:pStyle w:val="Bullet1"/>
      </w:pPr>
      <w:r>
        <w:t xml:space="preserve">IALA </w:t>
      </w:r>
      <w:r w:rsidR="00A0471C">
        <w:t>Mo</w:t>
      </w:r>
      <w:r w:rsidR="00F0335B">
        <w:t>del Course C0103-2</w:t>
      </w:r>
      <w:r>
        <w:t xml:space="preserve"> VTS Supervisor Training</w:t>
      </w:r>
    </w:p>
    <w:p w14:paraId="250A5833" w14:textId="49F45D6D" w:rsidR="00F0335B" w:rsidRPr="00A4692F" w:rsidRDefault="00A4692F" w:rsidP="000A4B81">
      <w:pPr>
        <w:pStyle w:val="Bullet1"/>
      </w:pPr>
      <w:r w:rsidRPr="00A4692F">
        <w:t xml:space="preserve">IALA </w:t>
      </w:r>
      <w:r w:rsidR="00F0335B" w:rsidRPr="00A4692F">
        <w:t>Model Course C0103-3</w:t>
      </w:r>
      <w:r w:rsidRPr="00A4692F">
        <w:t xml:space="preserve"> VTS On-t</w:t>
      </w:r>
      <w:r w:rsidRPr="00497682">
        <w:t>he-Job</w:t>
      </w:r>
      <w:r>
        <w:t xml:space="preserve"> Training</w:t>
      </w:r>
    </w:p>
    <w:p w14:paraId="60D5497C" w14:textId="415D2B2A" w:rsidR="00F0335B" w:rsidRDefault="00A4692F" w:rsidP="000A4B81">
      <w:pPr>
        <w:pStyle w:val="Bullet1"/>
      </w:pPr>
      <w:r>
        <w:t xml:space="preserve">IALA </w:t>
      </w:r>
      <w:r w:rsidR="00F0335B">
        <w:t>Model Course C0103-4</w:t>
      </w:r>
      <w:r>
        <w:t xml:space="preserve"> On-the-Job Training Instructor</w:t>
      </w:r>
    </w:p>
    <w:p w14:paraId="43EC3D97" w14:textId="2A9D238A" w:rsidR="00F0335B" w:rsidRPr="00E26048" w:rsidRDefault="00A4692F" w:rsidP="00EB7789">
      <w:pPr>
        <w:pStyle w:val="Bullet1"/>
      </w:pPr>
      <w:r>
        <w:lastRenderedPageBreak/>
        <w:t xml:space="preserve">IALA </w:t>
      </w:r>
      <w:r w:rsidR="00F0335B">
        <w:t>Model Course C0103-5</w:t>
      </w:r>
      <w:r>
        <w:t xml:space="preserve"> Revalidation Training</w:t>
      </w:r>
    </w:p>
    <w:p w14:paraId="667B0822" w14:textId="62A1C1A5" w:rsidR="00157F41" w:rsidRDefault="002D4C59" w:rsidP="00790766">
      <w:pPr>
        <w:pStyle w:val="Kop1"/>
      </w:pPr>
      <w:bookmarkStart w:id="54" w:name="_Toc190185481"/>
      <w:r>
        <w:t>SIMULATION TRAINING</w:t>
      </w:r>
      <w:bookmarkEnd w:id="54"/>
    </w:p>
    <w:p w14:paraId="1D0D831B" w14:textId="77777777" w:rsidR="00790766" w:rsidRPr="00790766" w:rsidRDefault="00790766" w:rsidP="00790766">
      <w:pPr>
        <w:pStyle w:val="Heading1separatationline"/>
      </w:pPr>
    </w:p>
    <w:p w14:paraId="37C10369" w14:textId="79CBEECE" w:rsidR="00BE2848" w:rsidRDefault="00FB366D" w:rsidP="00BE2848">
      <w:pPr>
        <w:pStyle w:val="Plattetekst"/>
      </w:pPr>
      <w:r>
        <w:t xml:space="preserve">Simulation </w:t>
      </w:r>
      <w:r w:rsidR="00BE2848">
        <w:t xml:space="preserve">training is the </w:t>
      </w:r>
      <w:r w:rsidR="00A536B8">
        <w:t xml:space="preserve">use of a simulated activity to </w:t>
      </w:r>
      <w:r w:rsidR="0002275B">
        <w:t xml:space="preserve">develop and </w:t>
      </w:r>
      <w:r w:rsidR="00C52FC1">
        <w:t>improve</w:t>
      </w:r>
      <w:r w:rsidR="00BE2848">
        <w:t xml:space="preserve"> </w:t>
      </w:r>
      <w:r w:rsidR="005F63DF">
        <w:t>specific skills and competencies</w:t>
      </w:r>
      <w:r w:rsidR="00CF41FA">
        <w:t xml:space="preserve"> </w:t>
      </w:r>
      <w:r w:rsidR="003F0734">
        <w:t xml:space="preserve">in a safe, realistic </w:t>
      </w:r>
      <w:r w:rsidR="00BE2848">
        <w:t>and controlled environment</w:t>
      </w:r>
      <w:r w:rsidR="00E05166">
        <w:t xml:space="preserve">. It is </w:t>
      </w:r>
      <w:r w:rsidR="00BE2848">
        <w:t>aimed at enhancing operational performance and assessing the associated levels of competence.</w:t>
      </w:r>
    </w:p>
    <w:p w14:paraId="02ACA904" w14:textId="77777777" w:rsidR="00BE2848" w:rsidRDefault="00BE2848" w:rsidP="00FB366D">
      <w:pPr>
        <w:pStyle w:val="Plattetekst"/>
      </w:pPr>
      <w:r>
        <w:t>Therefore, the purpose of simulation training is:</w:t>
      </w:r>
    </w:p>
    <w:p w14:paraId="34DCB813" w14:textId="77777777" w:rsidR="00BE2848" w:rsidRDefault="00BE2848" w:rsidP="00FB366D">
      <w:pPr>
        <w:pStyle w:val="Plattetekst"/>
      </w:pPr>
      <w:r>
        <w:t>•</w:t>
      </w:r>
      <w:r>
        <w:tab/>
        <w:t>To train VTS personnel in a safe and realistic environment;</w:t>
      </w:r>
    </w:p>
    <w:p w14:paraId="0A45DCD0" w14:textId="278A2CEF" w:rsidR="008925B4" w:rsidRDefault="00BE2848" w:rsidP="00FB366D">
      <w:pPr>
        <w:pStyle w:val="Plattetekst"/>
      </w:pPr>
      <w:r>
        <w:t>•</w:t>
      </w:r>
      <w:r>
        <w:tab/>
        <w:t>To assess and maintain the levels of competencies of new and existing VTS personnel.</w:t>
      </w:r>
    </w:p>
    <w:p w14:paraId="5C7075BE" w14:textId="77777777" w:rsidR="001901E2" w:rsidRPr="00D31E34" w:rsidRDefault="00A1498A" w:rsidP="00DD7D04">
      <w:pPr>
        <w:pStyle w:val="Plattetekst"/>
        <w:rPr>
          <w:highlight w:val="yellow"/>
        </w:rPr>
      </w:pPr>
      <w:r>
        <w:br/>
      </w:r>
      <w:r w:rsidR="001901E2" w:rsidRPr="00D31E34">
        <w:rPr>
          <w:highlight w:val="yellow"/>
        </w:rPr>
        <w:t>Suggestions from Kerrie</w:t>
      </w:r>
    </w:p>
    <w:p w14:paraId="1C340F82" w14:textId="4BD970CC" w:rsidR="00DD7D04" w:rsidRPr="00D31E34" w:rsidRDefault="001901E2" w:rsidP="00DD7D04">
      <w:pPr>
        <w:pStyle w:val="Plattetekst"/>
        <w:rPr>
          <w:highlight w:val="yellow"/>
          <w:lang w:val="en-AU"/>
        </w:rPr>
      </w:pPr>
      <w:r w:rsidRPr="00D31E34">
        <w:rPr>
          <w:highlight w:val="yellow"/>
        </w:rPr>
        <w:br/>
      </w:r>
      <w:r w:rsidR="00DD7D04" w:rsidRPr="00D31E34">
        <w:rPr>
          <w:highlight w:val="yellow"/>
          <w:lang w:val="en-AU"/>
        </w:rPr>
        <w:t>Simulation training comprises of two interconnected components; simulation and interaction.  . Interaction refers to the active engagement of the learner with the simulated environment, while simulation provides the framework for that engagement to occur.</w:t>
      </w:r>
    </w:p>
    <w:p w14:paraId="1443BC14" w14:textId="77777777" w:rsidR="00DD7D04" w:rsidRPr="00D31E34" w:rsidRDefault="00DD7D04" w:rsidP="00DD7D04">
      <w:pPr>
        <w:pStyle w:val="Plattetekst"/>
        <w:ind w:left="708"/>
        <w:rPr>
          <w:highlight w:val="yellow"/>
          <w:lang w:val="en-AU"/>
        </w:rPr>
      </w:pPr>
      <w:r w:rsidRPr="00D31E34">
        <w:rPr>
          <w:b/>
          <w:bCs/>
          <w:highlight w:val="yellow"/>
          <w:lang w:val="en-AU"/>
        </w:rPr>
        <w:t>Simulation</w:t>
      </w:r>
      <w:r w:rsidRPr="00D31E34">
        <w:rPr>
          <w:highlight w:val="yellow"/>
          <w:lang w:val="en-AU"/>
        </w:rPr>
        <w:t xml:space="preserve"> - is an artificial, often digital environment designed to replicate real-world situations, allowing individuals to practice and develop their competency without the risks or constraints associated with actual experiences. It allows personnel to practice skills, make decisions, and learn from their actions in a controlled and safe environment.</w:t>
      </w:r>
    </w:p>
    <w:p w14:paraId="05931A8B" w14:textId="77777777" w:rsidR="00DD7D04" w:rsidRPr="00D31E34" w:rsidRDefault="00DD7D04" w:rsidP="00DD7D04">
      <w:pPr>
        <w:pStyle w:val="Plattetekst"/>
        <w:ind w:left="708"/>
        <w:rPr>
          <w:highlight w:val="yellow"/>
          <w:lang w:val="en-AU"/>
        </w:rPr>
      </w:pPr>
      <w:r w:rsidRPr="00D31E34">
        <w:rPr>
          <w:b/>
          <w:bCs/>
          <w:highlight w:val="yellow"/>
          <w:lang w:val="en-AU"/>
        </w:rPr>
        <w:t xml:space="preserve">Interaction </w:t>
      </w:r>
      <w:r w:rsidRPr="00D31E34">
        <w:rPr>
          <w:highlight w:val="yellow"/>
          <w:lang w:val="en-AU"/>
        </w:rPr>
        <w:t xml:space="preserve">- is the process through which learners engage with the simulation, either by manipulating objects, making decisions, or responding to dynamic situations within the simulated environment. This interaction is key to making the simulation an effective learning environment.  </w:t>
      </w:r>
    </w:p>
    <w:p w14:paraId="776E00B6" w14:textId="77777777" w:rsidR="00DD7D04" w:rsidRPr="00D31E34" w:rsidRDefault="00DD7D04" w:rsidP="00DD7D04">
      <w:pPr>
        <w:pStyle w:val="Plattetekst"/>
        <w:rPr>
          <w:highlight w:val="yellow"/>
          <w:lang w:val="en-AU"/>
        </w:rPr>
      </w:pPr>
      <w:r w:rsidRPr="00D31E34">
        <w:rPr>
          <w:highlight w:val="yellow"/>
        </w:rPr>
        <w:t xml:space="preserve">In a VTS environment, simulation training enables the creation of complex and high-risk situations that replicates the interaction between VTS, ships, ports, allied services, and other organizations as appropriate, to manage and monitor ship traffic and respond to developing unsafe situations. </w:t>
      </w:r>
    </w:p>
    <w:p w14:paraId="521E4B7D" w14:textId="77777777" w:rsidR="00DD7D04" w:rsidRPr="007F1CF1" w:rsidRDefault="00DD7D04" w:rsidP="00DD7D04">
      <w:pPr>
        <w:pStyle w:val="Plattetekst"/>
        <w:rPr>
          <w:lang w:val="en-AU"/>
        </w:rPr>
      </w:pPr>
      <w:r w:rsidRPr="00D31E34">
        <w:rPr>
          <w:highlight w:val="yellow"/>
          <w:lang w:val="en-AU"/>
        </w:rPr>
        <w:t>Simulation training effectively combines realistic, immersive environments with active engagement and decision-making. Learners not only gain hands-on experience but also develop confidence with critical thinking, problem-solving, and collaboration skills that they can apply in real-world scenarios. The more interactive and immersive the simulation, the more valuable it becomes as a training tool.</w:t>
      </w:r>
      <w:r w:rsidRPr="007F1CF1">
        <w:rPr>
          <w:lang w:val="en-AU"/>
        </w:rPr>
        <w:t xml:space="preserve"> </w:t>
      </w:r>
    </w:p>
    <w:p w14:paraId="0C5351AD" w14:textId="77777777" w:rsidR="009E003F" w:rsidRPr="002B1E67" w:rsidRDefault="009E003F" w:rsidP="00CD20DC">
      <w:pPr>
        <w:pStyle w:val="Plattetekst"/>
        <w:rPr>
          <w:lang w:val="en-AU"/>
        </w:rPr>
      </w:pPr>
    </w:p>
    <w:p w14:paraId="172145B8" w14:textId="3C07BB28" w:rsidR="00157F41" w:rsidRDefault="006E7064" w:rsidP="008B20D9">
      <w:pPr>
        <w:pStyle w:val="Kop1"/>
      </w:pPr>
      <w:bookmarkStart w:id="55" w:name="_Toc190185482"/>
      <w:r>
        <w:t>USE AND BENEFIT OF SIMULATION</w:t>
      </w:r>
      <w:bookmarkEnd w:id="55"/>
    </w:p>
    <w:p w14:paraId="6E585C88" w14:textId="77777777" w:rsidR="00105E1F" w:rsidRPr="00105E1F" w:rsidRDefault="00105E1F" w:rsidP="00105E1F">
      <w:pPr>
        <w:pStyle w:val="Heading2separationline"/>
      </w:pPr>
    </w:p>
    <w:p w14:paraId="70F3CA9C" w14:textId="65E4F71E" w:rsidR="00623FA3" w:rsidRDefault="00F8478F" w:rsidP="00126209">
      <w:pPr>
        <w:pStyle w:val="Plattetekst"/>
      </w:pPr>
      <w:r>
        <w:t xml:space="preserve">Simulation training </w:t>
      </w:r>
      <w:r w:rsidR="001F47DE">
        <w:t>is</w:t>
      </w:r>
      <w:r>
        <w:t xml:space="preserve"> a widely adopted </w:t>
      </w:r>
      <w:r w:rsidR="00D45EB1">
        <w:t>tool</w:t>
      </w:r>
      <w:r>
        <w:t xml:space="preserve"> for training and assessing VTS personnel, making training more effective, realistic and consistent.</w:t>
      </w:r>
    </w:p>
    <w:p w14:paraId="44D9EF2C" w14:textId="03EE47B4" w:rsidR="000A28B3" w:rsidRDefault="006746AE" w:rsidP="007B2BD1">
      <w:pPr>
        <w:pStyle w:val="Plattetekst"/>
        <w:rPr>
          <w:ins w:id="56" w:author="Priem Stefaan" w:date="2025-02-11T15:32:00Z" w16du:dateUtc="2025-02-11T14:32:00Z"/>
        </w:rPr>
      </w:pPr>
      <w:r>
        <w:t xml:space="preserve">Training organizations </w:t>
      </w:r>
      <w:r w:rsidR="000820B4">
        <w:t xml:space="preserve">as well as VTS providers </w:t>
      </w:r>
      <w:r w:rsidR="00581BAA">
        <w:t xml:space="preserve">should </w:t>
      </w:r>
      <w:r w:rsidR="003E6DEB">
        <w:t>use simulation to assist in VTS training</w:t>
      </w:r>
      <w:r w:rsidR="000820B4">
        <w:t>.</w:t>
      </w:r>
      <w:r w:rsidR="009A0269">
        <w:t xml:space="preserve"> S</w:t>
      </w:r>
      <w:r w:rsidR="00C82454">
        <w:t xml:space="preserve">imulation </w:t>
      </w:r>
      <w:r w:rsidR="00A87D8C">
        <w:t xml:space="preserve">should </w:t>
      </w:r>
      <w:r w:rsidR="00EF61A5">
        <w:t xml:space="preserve">be included in </w:t>
      </w:r>
      <w:r w:rsidR="00974AC9">
        <w:t>VTS training as part of</w:t>
      </w:r>
      <w:r w:rsidR="004939DF">
        <w:t xml:space="preserve"> the </w:t>
      </w:r>
      <w:r w:rsidR="003016D0">
        <w:t>C0103</w:t>
      </w:r>
      <w:r w:rsidR="004A2D66">
        <w:t xml:space="preserve"> </w:t>
      </w:r>
      <w:r w:rsidR="00581BAA">
        <w:t>model courses</w:t>
      </w:r>
      <w:ins w:id="57" w:author="Priem Stefaan" w:date="2025-02-11T15:34:00Z" w16du:dateUtc="2025-02-11T14:34:00Z">
        <w:r w:rsidR="006C23E9">
          <w:t xml:space="preserve"> and the </w:t>
        </w:r>
      </w:ins>
      <w:ins w:id="58" w:author="Priem Stefaan" w:date="2025-02-11T15:35:00Z" w16du:dateUtc="2025-02-11T14:35:00Z">
        <w:r w:rsidR="00DD5B49">
          <w:t>process of maintaining qualifications</w:t>
        </w:r>
      </w:ins>
      <w:ins w:id="59" w:author="Priem Stefaan" w:date="2025-02-11T15:32:00Z" w16du:dateUtc="2025-02-11T14:32:00Z">
        <w:r w:rsidR="000A28B3">
          <w:t xml:space="preserve"> to:</w:t>
        </w:r>
      </w:ins>
    </w:p>
    <w:p w14:paraId="33AE6485" w14:textId="4B51D6C8" w:rsidR="00410C53" w:rsidRDefault="00711B0B" w:rsidP="000A28B3">
      <w:pPr>
        <w:pStyle w:val="Bullet1"/>
        <w:rPr>
          <w:ins w:id="60" w:author="Priem Stefaan" w:date="2025-02-11T15:33:00Z" w16du:dateUtc="2025-02-11T14:33:00Z"/>
        </w:rPr>
      </w:pPr>
      <w:ins w:id="61" w:author="Priem Stefaan" w:date="2025-02-11T15:33:00Z" w16du:dateUtc="2025-02-11T14:33:00Z">
        <w:r>
          <w:t>v</w:t>
        </w:r>
      </w:ins>
      <w:del w:id="62" w:author="Priem Stefaan" w:date="2025-02-11T15:32:00Z" w16du:dateUtc="2025-02-11T14:32:00Z">
        <w:r w:rsidR="00550F34" w:rsidDel="000A28B3">
          <w:delText>.</w:delText>
        </w:r>
      </w:del>
      <w:ins w:id="63" w:author="Priem Stefaan" w:date="2025-02-11T15:33:00Z" w16du:dateUtc="2025-02-11T14:33:00Z">
        <w:r w:rsidRPr="00711B0B">
          <w:t xml:space="preserve">erify to </w:t>
        </w:r>
        <w:commentRangeStart w:id="64"/>
        <w:r w:rsidRPr="00711B0B">
          <w:t>what</w:t>
        </w:r>
      </w:ins>
      <w:commentRangeEnd w:id="64"/>
      <w:ins w:id="65" w:author="Priem Stefaan" w:date="2025-02-11T16:45:00Z" w16du:dateUtc="2025-02-11T15:45:00Z">
        <w:r w:rsidR="00794690">
          <w:rPr>
            <w:rStyle w:val="Verwijzingopmerking"/>
            <w:color w:val="auto"/>
          </w:rPr>
          <w:commentReference w:id="64"/>
        </w:r>
      </w:ins>
      <w:ins w:id="66" w:author="Priem Stefaan" w:date="2025-02-11T15:33:00Z" w16du:dateUtc="2025-02-11T14:33:00Z">
        <w:r w:rsidRPr="00711B0B">
          <w:t xml:space="preserve"> extent the competence levels of VTS model courses have been met</w:t>
        </w:r>
        <w:r w:rsidR="003D752F">
          <w:t>;</w:t>
        </w:r>
      </w:ins>
    </w:p>
    <w:p w14:paraId="632CE566" w14:textId="0A49B2D5" w:rsidR="003D752F" w:rsidRDefault="003D752F" w:rsidP="000A28B3">
      <w:pPr>
        <w:pStyle w:val="Bullet1"/>
        <w:rPr>
          <w:ins w:id="67" w:author="Priem Stefaan" w:date="2025-02-11T15:43:00Z" w16du:dateUtc="2025-02-11T14:43:00Z"/>
        </w:rPr>
      </w:pPr>
      <w:ins w:id="68" w:author="Priem Stefaan" w:date="2025-02-11T15:34:00Z" w16du:dateUtc="2025-02-11T14:34:00Z">
        <w:r>
          <w:t>evaluate  performance as part of the maintaining qualification, skills and development training</w:t>
        </w:r>
      </w:ins>
      <w:ins w:id="69" w:author="Priem Stefaan" w:date="2025-02-11T15:36:00Z" w16du:dateUtc="2025-02-11T14:36:00Z">
        <w:r w:rsidR="003010F4">
          <w:t xml:space="preserve"> and revalidation</w:t>
        </w:r>
        <w:r w:rsidR="00DD11EA">
          <w:t xml:space="preserve"> training</w:t>
        </w:r>
      </w:ins>
      <w:ins w:id="70" w:author="Priem Stefaan" w:date="2025-02-11T15:37:00Z" w16du:dateUtc="2025-02-11T14:37:00Z">
        <w:r w:rsidR="00DD11EA">
          <w:t>;</w:t>
        </w:r>
      </w:ins>
    </w:p>
    <w:p w14:paraId="70792E6F" w14:textId="794F88C4" w:rsidR="002037FC" w:rsidRDefault="002037FC" w:rsidP="000A28B3">
      <w:pPr>
        <w:pStyle w:val="Bullet1"/>
        <w:rPr>
          <w:ins w:id="71" w:author="Priem Stefaan" w:date="2025-02-11T15:44:00Z" w16du:dateUtc="2025-02-11T14:44:00Z"/>
        </w:rPr>
      </w:pPr>
      <w:ins w:id="72" w:author="Priem Stefaan" w:date="2025-02-11T15:43:00Z" w16du:dateUtc="2025-02-11T14:43:00Z">
        <w:r>
          <w:t>Assess the effectiveness for VTS personnel to respond to developing unsafe situations and emergencies</w:t>
        </w:r>
      </w:ins>
      <w:ins w:id="73" w:author="Priem Stefaan" w:date="2025-02-11T15:44:00Z" w16du:dateUtc="2025-02-11T14:44:00Z">
        <w:r w:rsidR="006B5D97">
          <w:t>.</w:t>
        </w:r>
      </w:ins>
    </w:p>
    <w:p w14:paraId="053AC5C0" w14:textId="77777777" w:rsidR="006B5D97" w:rsidRDefault="006B5D97" w:rsidP="005E067E">
      <w:pPr>
        <w:pStyle w:val="Bullet1"/>
        <w:numPr>
          <w:ilvl w:val="0"/>
          <w:numId w:val="0"/>
        </w:numPr>
        <w:ind w:left="360"/>
      </w:pPr>
    </w:p>
    <w:p w14:paraId="070FD27C" w14:textId="27D7EAC8" w:rsidR="000E228D" w:rsidRDefault="009D21F5" w:rsidP="007B2BD1">
      <w:pPr>
        <w:pStyle w:val="Plattetekst"/>
      </w:pPr>
      <w:r>
        <w:lastRenderedPageBreak/>
        <w:t>Additionally s</w:t>
      </w:r>
      <w:r w:rsidR="00337850">
        <w:t xml:space="preserve">imulation </w:t>
      </w:r>
      <w:r w:rsidR="0075453D">
        <w:t>may</w:t>
      </w:r>
      <w:r w:rsidR="00337850">
        <w:t xml:space="preserve"> also </w:t>
      </w:r>
      <w:r w:rsidR="0074365B">
        <w:t>be included</w:t>
      </w:r>
      <w:r w:rsidR="00164DFE">
        <w:t xml:space="preserve"> for other purposes than training, such as: </w:t>
      </w:r>
      <w:r w:rsidR="00DC3571">
        <w:t xml:space="preserve"> </w:t>
      </w:r>
    </w:p>
    <w:p w14:paraId="25D12CD5" w14:textId="3E0609CC" w:rsidR="00231F0C" w:rsidRDefault="001564DE" w:rsidP="007B2BD1">
      <w:pPr>
        <w:pStyle w:val="Bullet1"/>
        <w:jc w:val="both"/>
      </w:pPr>
      <w:r>
        <w:t>assess</w:t>
      </w:r>
      <w:r w:rsidR="00764552">
        <w:t>ing</w:t>
      </w:r>
      <w:r w:rsidR="004E7E8C">
        <w:t xml:space="preserve"> </w:t>
      </w:r>
      <w:r w:rsidR="007746F3">
        <w:t xml:space="preserve">a candidate’s suitability </w:t>
      </w:r>
      <w:r w:rsidR="00B75C3B">
        <w:t>to operate in a VTS during</w:t>
      </w:r>
      <w:r w:rsidR="00764552" w:rsidRPr="00764552">
        <w:t xml:space="preserve"> </w:t>
      </w:r>
      <w:r w:rsidR="00764552">
        <w:t>the recruitment process</w:t>
      </w:r>
      <w:r w:rsidR="008F272E">
        <w:t>;</w:t>
      </w:r>
    </w:p>
    <w:p w14:paraId="0E10880C" w14:textId="048DAB24" w:rsidR="00D848F4" w:rsidRDefault="00B76ED8" w:rsidP="007B2BD1">
      <w:pPr>
        <w:pStyle w:val="Bullet1"/>
        <w:jc w:val="both"/>
      </w:pPr>
      <w:r>
        <w:t>t</w:t>
      </w:r>
      <w:r w:rsidR="00494EA6">
        <w:t>esting</w:t>
      </w:r>
      <w:r w:rsidR="00F01462">
        <w:t xml:space="preserve">, </w:t>
      </w:r>
      <w:proofErr w:type="spellStart"/>
      <w:r w:rsidR="006E1512">
        <w:t>analyzing</w:t>
      </w:r>
      <w:proofErr w:type="spellEnd"/>
      <w:r>
        <w:t xml:space="preserve"> and</w:t>
      </w:r>
      <w:r w:rsidR="00F01462">
        <w:t xml:space="preserve"> improving</w:t>
      </w:r>
      <w:r w:rsidR="006E1512">
        <w:t xml:space="preserve"> new</w:t>
      </w:r>
      <w:r w:rsidR="00494EA6">
        <w:t xml:space="preserve"> </w:t>
      </w:r>
      <w:r w:rsidR="00E850F5">
        <w:t>procedures</w:t>
      </w:r>
      <w:r w:rsidR="006E1512">
        <w:t xml:space="preserve"> or </w:t>
      </w:r>
      <w:r w:rsidR="00E850F5">
        <w:t>equipment</w:t>
      </w:r>
      <w:r w:rsidR="008F272E">
        <w:t>;</w:t>
      </w:r>
    </w:p>
    <w:p w14:paraId="45FB713F" w14:textId="2FC7A4CA" w:rsidR="0073019B" w:rsidRDefault="00CF04D0" w:rsidP="007B2BD1">
      <w:pPr>
        <w:pStyle w:val="Bullet1"/>
        <w:jc w:val="both"/>
      </w:pPr>
      <w:r>
        <w:t xml:space="preserve">performing </w:t>
      </w:r>
      <w:r w:rsidR="005C32B2">
        <w:t>risk an</w:t>
      </w:r>
      <w:r w:rsidR="000C1A82">
        <w:t>al</w:t>
      </w:r>
      <w:r w:rsidR="005C32B2">
        <w:t xml:space="preserve">ysis and </w:t>
      </w:r>
      <w:r w:rsidR="000C1A82">
        <w:t>routeing design</w:t>
      </w:r>
      <w:r w:rsidR="008F272E">
        <w:t>;</w:t>
      </w:r>
    </w:p>
    <w:p w14:paraId="52960232" w14:textId="7073F534" w:rsidR="004F3F83" w:rsidRDefault="005724D1" w:rsidP="007B2BD1">
      <w:pPr>
        <w:pStyle w:val="Bullet1"/>
        <w:jc w:val="both"/>
      </w:pPr>
      <w:r>
        <w:t>c</w:t>
      </w:r>
      <w:r w:rsidR="004F3F83">
        <w:t>onducting incident</w:t>
      </w:r>
      <w:r w:rsidR="00A24E1E">
        <w:t>/near miss</w:t>
      </w:r>
      <w:r w:rsidR="004F3F83">
        <w:t xml:space="preserve"> debrie</w:t>
      </w:r>
      <w:r>
        <w:t>fings</w:t>
      </w:r>
      <w:r w:rsidR="008F272E">
        <w:t>;</w:t>
      </w:r>
    </w:p>
    <w:p w14:paraId="016880F6" w14:textId="59F13B72" w:rsidR="008F272E" w:rsidRDefault="00CF04D0" w:rsidP="007B2BD1">
      <w:pPr>
        <w:pStyle w:val="Bullet1"/>
        <w:jc w:val="both"/>
      </w:pPr>
      <w:r w:rsidRPr="00CF04D0">
        <w:rPr>
          <w:highlight w:val="yellow"/>
        </w:rPr>
        <w:t>supporting/</w:t>
      </w:r>
      <w:r w:rsidR="00B76ED8" w:rsidRPr="00CF04D0">
        <w:rPr>
          <w:highlight w:val="yellow"/>
        </w:rPr>
        <w:t>carrying</w:t>
      </w:r>
      <w:r w:rsidR="00B76ED8">
        <w:t xml:space="preserve"> out </w:t>
      </w:r>
      <w:r w:rsidR="00CD4614">
        <w:t>joint operation training</w:t>
      </w:r>
      <w:r w:rsidR="008F272E">
        <w:t>.</w:t>
      </w:r>
    </w:p>
    <w:p w14:paraId="727C5811" w14:textId="120FC250" w:rsidR="00157F41" w:rsidRDefault="007779B0" w:rsidP="007B2BD1">
      <w:pPr>
        <w:pStyle w:val="Plattetekst"/>
      </w:pPr>
      <w:r>
        <w:br/>
      </w:r>
      <w:ins w:id="74" w:author="Priem Stefaan" w:date="2025-02-07T12:40:00Z" w16du:dateUtc="2025-02-07T11:40:00Z">
        <w:r w:rsidR="00C3030C">
          <w:t xml:space="preserve">Simulation </w:t>
        </w:r>
      </w:ins>
      <w:ins w:id="75" w:author="Priem Stefaan" w:date="2025-02-07T12:41:00Z" w16du:dateUtc="2025-02-07T11:41:00Z">
        <w:r w:rsidR="00C3030C">
          <w:t xml:space="preserve">offers a </w:t>
        </w:r>
        <w:r w:rsidR="00061298">
          <w:t>range of b</w:t>
        </w:r>
      </w:ins>
      <w:del w:id="76" w:author="Priem Stefaan" w:date="2025-02-07T12:41:00Z" w16du:dateUtc="2025-02-07T11:41:00Z">
        <w:r w:rsidR="00157F41" w:rsidDel="00061298">
          <w:delText>B</w:delText>
        </w:r>
      </w:del>
      <w:r w:rsidR="00157F41">
        <w:t xml:space="preserve">enefits </w:t>
      </w:r>
      <w:proofErr w:type="spellStart"/>
      <w:r w:rsidR="005432EE">
        <w:t>o</w:t>
      </w:r>
      <w:ins w:id="77" w:author="Priem Stefaan" w:date="2025-02-07T12:41:00Z" w16du:dateUtc="2025-02-07T11:41:00Z">
        <w:r w:rsidR="00061298">
          <w:t>to</w:t>
        </w:r>
        <w:proofErr w:type="spellEnd"/>
        <w:r w:rsidR="00061298">
          <w:t xml:space="preserve"> </w:t>
        </w:r>
        <w:proofErr w:type="spellStart"/>
        <w:r w:rsidR="00061298">
          <w:t>d</w:t>
        </w:r>
      </w:ins>
      <w:del w:id="78" w:author="Priem Stefaan" w:date="2025-02-07T12:41:00Z" w16du:dateUtc="2025-02-07T11:41:00Z">
        <w:r w:rsidR="005432EE" w:rsidDel="00061298">
          <w:delText xml:space="preserve">f simulation training </w:delText>
        </w:r>
        <w:r w:rsidR="00157F41" w:rsidDel="00061298">
          <w:delText xml:space="preserve">are gained </w:delText>
        </w:r>
        <w:r w:rsidR="004C106C" w:rsidDel="00061298">
          <w:delText>by d</w:delText>
        </w:r>
      </w:del>
      <w:r w:rsidR="004C106C">
        <w:t>evelopi</w:t>
      </w:r>
      <w:proofErr w:type="spellEnd"/>
      <w:del w:id="79" w:author="Priem Stefaan" w:date="2025-02-07T12:41:00Z" w16du:dateUtc="2025-02-07T11:41:00Z">
        <w:r w:rsidR="004C106C" w:rsidDel="00061298">
          <w:delText>ng</w:delText>
        </w:r>
      </w:del>
      <w:r w:rsidR="004C106C">
        <w:t xml:space="preserve"> skills, improv</w:t>
      </w:r>
      <w:ins w:id="80" w:author="Priem Stefaan" w:date="2025-02-07T12:41:00Z" w16du:dateUtc="2025-02-07T11:41:00Z">
        <w:r w:rsidR="00061298">
          <w:t>e</w:t>
        </w:r>
      </w:ins>
      <w:del w:id="81" w:author="Priem Stefaan" w:date="2025-02-07T12:41:00Z" w16du:dateUtc="2025-02-07T11:41:00Z">
        <w:r w:rsidR="004C106C" w:rsidDel="00061298">
          <w:delText>ing</w:delText>
        </w:r>
      </w:del>
      <w:r w:rsidR="004C106C">
        <w:t xml:space="preserve"> performance and prepar</w:t>
      </w:r>
      <w:ins w:id="82" w:author="Priem Stefaan" w:date="2025-02-07T12:41:00Z" w16du:dateUtc="2025-02-07T11:41:00Z">
        <w:r w:rsidR="009F2FBA">
          <w:t>e</w:t>
        </w:r>
      </w:ins>
      <w:del w:id="83" w:author="Priem Stefaan" w:date="2025-02-07T12:41:00Z" w16du:dateUtc="2025-02-07T11:41:00Z">
        <w:r w:rsidR="004C106C" w:rsidDel="009F2FBA">
          <w:delText>ing</w:delText>
        </w:r>
      </w:del>
      <w:r w:rsidR="004C106C">
        <w:t xml:space="preserve"> VTS personnel with real-world challenges such as</w:t>
      </w:r>
      <w:r w:rsidR="00157F41">
        <w:t xml:space="preserve"> equipment operation, procedural knowledge, reactive capabilities and responses in emergency situations.</w:t>
      </w:r>
    </w:p>
    <w:p w14:paraId="7B189929" w14:textId="722CBBCA" w:rsidR="00C72D5A" w:rsidRPr="00AB445B" w:rsidRDefault="00637D1B" w:rsidP="007B2BD1">
      <w:pPr>
        <w:pStyle w:val="Plattetekst"/>
      </w:pPr>
      <w:ins w:id="84" w:author="Priem Stefaan" w:date="2025-02-07T12:42:00Z" w16du:dateUtc="2025-02-07T11:42:00Z">
        <w:r>
          <w:t>The benefits of s</w:t>
        </w:r>
      </w:ins>
      <w:del w:id="85" w:author="Priem Stefaan" w:date="2025-02-07T12:42:00Z" w16du:dateUtc="2025-02-07T11:42:00Z">
        <w:r w:rsidR="00C72D5A" w:rsidRPr="00AB445B" w:rsidDel="00637D1B">
          <w:delText>S</w:delText>
        </w:r>
      </w:del>
      <w:r w:rsidR="00C72D5A" w:rsidRPr="00AB445B">
        <w:t xml:space="preserve">imulation training </w:t>
      </w:r>
      <w:del w:id="86" w:author="Priem Stefaan" w:date="2025-02-07T12:43:00Z" w16du:dateUtc="2025-02-07T11:43:00Z">
        <w:r w:rsidR="00C72D5A" w:rsidRPr="00AB445B" w:rsidDel="009F16C3">
          <w:delText xml:space="preserve">offers a range of benefits </w:delText>
        </w:r>
        <w:r w:rsidR="00C72D5A" w:rsidRPr="000F1678" w:rsidDel="009F16C3">
          <w:delText>such as</w:delText>
        </w:r>
      </w:del>
      <w:ins w:id="87" w:author="Priem Stefaan" w:date="2025-02-07T12:43:00Z" w16du:dateUtc="2025-02-07T11:43:00Z">
        <w:r w:rsidR="009F16C3">
          <w:t>includes</w:t>
        </w:r>
      </w:ins>
      <w:r w:rsidR="00C72D5A" w:rsidRPr="00AB445B">
        <w:t>:</w:t>
      </w:r>
    </w:p>
    <w:p w14:paraId="79B8AAA9" w14:textId="4B3B3CEA" w:rsidR="00C72D5A" w:rsidRPr="00AB445B" w:rsidRDefault="00C72D5A" w:rsidP="007B2BD1">
      <w:pPr>
        <w:pStyle w:val="Bullet1"/>
        <w:jc w:val="both"/>
      </w:pPr>
      <w:r w:rsidRPr="00AB445B">
        <w:t xml:space="preserve">Realistic </w:t>
      </w:r>
      <w:r w:rsidR="00845BBE">
        <w:t>e</w:t>
      </w:r>
      <w:r w:rsidRPr="00AB445B">
        <w:t xml:space="preserve">xperience: </w:t>
      </w:r>
      <w:r w:rsidR="00845BBE">
        <w:t>s</w:t>
      </w:r>
      <w:r w:rsidRPr="00AB445B">
        <w:t xml:space="preserve">imulations provide a </w:t>
      </w:r>
      <w:r w:rsidRPr="000F1678">
        <w:t>realistic</w:t>
      </w:r>
      <w:r w:rsidRPr="00AB445B">
        <w:t xml:space="preserve"> environment where </w:t>
      </w:r>
      <w:r w:rsidR="009C7607">
        <w:t>participants</w:t>
      </w:r>
      <w:r w:rsidRPr="00AB445B">
        <w:t xml:space="preserve"> can practice skills and scenarios that closely mirror real-world situations, enhancing their preparedness for actual tasks.</w:t>
      </w:r>
    </w:p>
    <w:p w14:paraId="3C77FD78" w14:textId="6C95419F" w:rsidR="00C72D5A" w:rsidRPr="00AB445B" w:rsidRDefault="00C72D5A" w:rsidP="007B2BD1">
      <w:pPr>
        <w:pStyle w:val="Bullet1"/>
        <w:jc w:val="both"/>
      </w:pPr>
      <w:r w:rsidRPr="00AB445B">
        <w:t xml:space="preserve">Safe </w:t>
      </w:r>
      <w:r w:rsidR="00845BBE">
        <w:t>l</w:t>
      </w:r>
      <w:r w:rsidRPr="00AB445B">
        <w:t xml:space="preserve">earning </w:t>
      </w:r>
      <w:r w:rsidR="00DF285D">
        <w:t>e</w:t>
      </w:r>
      <w:r w:rsidRPr="00AB445B">
        <w:t xml:space="preserve">nvironment: </w:t>
      </w:r>
      <w:r w:rsidR="00DF285D">
        <w:t xml:space="preserve">in simulations </w:t>
      </w:r>
      <w:r w:rsidR="00B1640B">
        <w:t>participants</w:t>
      </w:r>
      <w:r w:rsidRPr="00AB445B">
        <w:t xml:space="preserve"> can </w:t>
      </w:r>
      <w:r w:rsidR="00A1099A">
        <w:t>learn from their</w:t>
      </w:r>
      <w:r w:rsidRPr="00AB445B">
        <w:t xml:space="preserve"> mistakes without the risks associated with real-life errors. </w:t>
      </w:r>
      <w:r w:rsidR="00367254" w:rsidRPr="00EB7789">
        <w:t xml:space="preserve">This </w:t>
      </w:r>
      <w:r w:rsidR="00176408">
        <w:t>method</w:t>
      </w:r>
      <w:r w:rsidR="00176408" w:rsidRPr="00EB7789">
        <w:t xml:space="preserve"> </w:t>
      </w:r>
      <w:r w:rsidR="00176408">
        <w:t>allows</w:t>
      </w:r>
      <w:r w:rsidR="00176408" w:rsidRPr="00EB7789">
        <w:t xml:space="preserve"> </w:t>
      </w:r>
      <w:r w:rsidR="00367254" w:rsidRPr="00EB7789">
        <w:t xml:space="preserve">trial </w:t>
      </w:r>
      <w:r w:rsidR="00176408">
        <w:t>and erro</w:t>
      </w:r>
      <w:r w:rsidR="00D73F09">
        <w:t xml:space="preserve">r </w:t>
      </w:r>
      <w:r w:rsidR="00367254" w:rsidRPr="00EB7789">
        <w:t>and learning in a risk-free environment.</w:t>
      </w:r>
    </w:p>
    <w:p w14:paraId="6243C9F8" w14:textId="73C7452E" w:rsidR="00C72D5A" w:rsidRPr="00AB445B" w:rsidRDefault="00C72D5A" w:rsidP="007B2BD1">
      <w:pPr>
        <w:pStyle w:val="Bullet1"/>
        <w:jc w:val="both"/>
      </w:pPr>
      <w:r w:rsidRPr="00AB445B">
        <w:t xml:space="preserve">Immediate </w:t>
      </w:r>
      <w:r w:rsidR="00DF285D">
        <w:t>f</w:t>
      </w:r>
      <w:r w:rsidRPr="00AB445B">
        <w:t xml:space="preserve">eedback: </w:t>
      </w:r>
      <w:r w:rsidR="00DF285D">
        <w:t>s</w:t>
      </w:r>
      <w:r w:rsidRPr="00AB445B">
        <w:t xml:space="preserve">imulations often include mechanisms for immediate feedback, allowing </w:t>
      </w:r>
      <w:r w:rsidR="001B05B0">
        <w:t>participants</w:t>
      </w:r>
      <w:r w:rsidRPr="00AB445B">
        <w:t xml:space="preserve"> to quickly understand and correct mistakes, which accelerate</w:t>
      </w:r>
      <w:r w:rsidR="00322196">
        <w:t>s</w:t>
      </w:r>
      <w:r w:rsidRPr="00AB445B">
        <w:t xml:space="preserve"> the learning process.</w:t>
      </w:r>
    </w:p>
    <w:p w14:paraId="5DA82614" w14:textId="1A5450DB" w:rsidR="00C72D5A" w:rsidRPr="00AB445B" w:rsidRDefault="00C72D5A" w:rsidP="007B2BD1">
      <w:pPr>
        <w:pStyle w:val="Bullet1"/>
        <w:jc w:val="both"/>
      </w:pPr>
      <w:r w:rsidRPr="00AB445B">
        <w:t xml:space="preserve">Enhanced </w:t>
      </w:r>
      <w:r w:rsidR="00E800C3">
        <w:t>e</w:t>
      </w:r>
      <w:r w:rsidRPr="00AB445B">
        <w:t xml:space="preserve">ngagement: </w:t>
      </w:r>
      <w:r w:rsidR="000D4996">
        <w:t>i</w:t>
      </w:r>
      <w:r w:rsidRPr="00AB445B">
        <w:t>nteractive and immersive simulations can increase engagement</w:t>
      </w:r>
      <w:r>
        <w:t>,</w:t>
      </w:r>
      <w:r w:rsidRPr="00AB445B">
        <w:t xml:space="preserve"> and mak</w:t>
      </w:r>
      <w:r w:rsidRPr="000F1678">
        <w:t>e</w:t>
      </w:r>
      <w:r w:rsidRPr="00AB445B">
        <w:t xml:space="preserve"> the learning experience more enjoyable and </w:t>
      </w:r>
      <w:commentRangeStart w:id="88"/>
      <w:r w:rsidRPr="00AB445B">
        <w:t>effective</w:t>
      </w:r>
      <w:commentRangeEnd w:id="88"/>
      <w:r w:rsidR="0071160D">
        <w:rPr>
          <w:rStyle w:val="Verwijzingopmerking"/>
          <w:color w:val="auto"/>
        </w:rPr>
        <w:commentReference w:id="88"/>
      </w:r>
      <w:r w:rsidRPr="00AB445B">
        <w:t>.</w:t>
      </w:r>
      <w:ins w:id="89" w:author="Priem Stefaan" w:date="2025-02-13T16:13:00Z" w16du:dateUtc="2025-02-13T15:13:00Z">
        <w:r w:rsidR="00DB5DEB">
          <w:t xml:space="preserve"> It also promotes </w:t>
        </w:r>
        <w:r w:rsidR="005C1E74">
          <w:t xml:space="preserve">the participant’s </w:t>
        </w:r>
        <w:r w:rsidR="00DB5DEB">
          <w:t>critical thinking</w:t>
        </w:r>
        <w:r w:rsidR="005C1E74">
          <w:t xml:space="preserve"> by enabling them to view situations objectively.</w:t>
        </w:r>
        <w:r w:rsidR="00DB5DEB">
          <w:t xml:space="preserve"> </w:t>
        </w:r>
      </w:ins>
    </w:p>
    <w:p w14:paraId="16C9B831" w14:textId="47BEFD36" w:rsidR="00C72D5A" w:rsidRDefault="00C72D5A" w:rsidP="007B2BD1">
      <w:pPr>
        <w:pStyle w:val="Bullet1"/>
        <w:jc w:val="both"/>
      </w:pPr>
      <w:r w:rsidRPr="00AB445B">
        <w:t xml:space="preserve">Complex </w:t>
      </w:r>
      <w:r w:rsidR="00E800C3">
        <w:t>s</w:t>
      </w:r>
      <w:r w:rsidRPr="00AB445B">
        <w:t xml:space="preserve">cenario </w:t>
      </w:r>
      <w:r w:rsidR="00E800C3">
        <w:t>p</w:t>
      </w:r>
      <w:r w:rsidRPr="00AB445B">
        <w:t xml:space="preserve">ractice: </w:t>
      </w:r>
      <w:r w:rsidR="001B05B0">
        <w:t>participants</w:t>
      </w:r>
      <w:r w:rsidRPr="00AB445B">
        <w:t xml:space="preserve"> can </w:t>
      </w:r>
      <w:r w:rsidR="00615113">
        <w:t>train</w:t>
      </w:r>
      <w:r w:rsidRPr="00AB445B">
        <w:t xml:space="preserve"> complex, rare, or high-risk scenarios that might be difficult or impractical to replicate in real life.</w:t>
      </w:r>
    </w:p>
    <w:p w14:paraId="14AA4538" w14:textId="2D66E371" w:rsidR="0077656C" w:rsidRDefault="0077656C" w:rsidP="007B2BD1">
      <w:pPr>
        <w:pStyle w:val="Bullet1"/>
        <w:jc w:val="both"/>
      </w:pPr>
      <w:commentRangeStart w:id="90"/>
      <w:ins w:id="91" w:author="Priem Stefaan" w:date="2025-02-07T15:03:00Z" w16du:dateUtc="2025-02-07T14:03:00Z">
        <w:r>
          <w:t xml:space="preserve">Scalable: simulations can be used for both individual and team training, and they can be tailored to various levels of </w:t>
        </w:r>
      </w:ins>
      <w:proofErr w:type="spellStart"/>
      <w:ins w:id="92" w:author="Priem Stefaan" w:date="2025-02-07T15:04:00Z" w16du:dateUtc="2025-02-07T14:04:00Z">
        <w:r>
          <w:t>expertisce</w:t>
        </w:r>
        <w:proofErr w:type="spellEnd"/>
        <w:r>
          <w:t>, from beginners to experienced personnel.</w:t>
        </w:r>
      </w:ins>
      <w:commentRangeEnd w:id="90"/>
      <w:ins w:id="93" w:author="Priem Stefaan" w:date="2025-02-07T15:08:00Z" w16du:dateUtc="2025-02-07T14:08:00Z">
        <w:r w:rsidR="006D67E6">
          <w:rPr>
            <w:rStyle w:val="Verwijzingopmerking"/>
            <w:color w:val="auto"/>
          </w:rPr>
          <w:commentReference w:id="90"/>
        </w:r>
      </w:ins>
    </w:p>
    <w:p w14:paraId="3BD61B21" w14:textId="394FB94D" w:rsidR="009E7B03" w:rsidRPr="00AB445B" w:rsidDel="0060031B" w:rsidRDefault="0060031B" w:rsidP="007B2BD1">
      <w:pPr>
        <w:pStyle w:val="Bullet1"/>
        <w:jc w:val="both"/>
        <w:rPr>
          <w:del w:id="94" w:author="Priem Stefaan" w:date="2025-02-13T16:15:00Z" w16du:dateUtc="2025-02-13T15:15:00Z"/>
        </w:rPr>
      </w:pPr>
      <w:ins w:id="95" w:author="Priem Stefaan" w:date="2025-02-13T16:15:00Z">
        <w:r w:rsidRPr="0060031B">
          <w:t xml:space="preserve">Simulation helps stakeholders gain a broader understanding of situations from multiple perspectives by switching roles(role play). This facilitates mutual understanding and enables the analysis of problem scenarios from various </w:t>
        </w:r>
        <w:proofErr w:type="spellStart"/>
        <w:r w:rsidRPr="0060031B">
          <w:t>view points</w:t>
        </w:r>
        <w:proofErr w:type="spellEnd"/>
        <w:r w:rsidRPr="0060031B">
          <w:t>.</w:t>
        </w:r>
      </w:ins>
      <w:del w:id="96" w:author="Priem Stefaan" w:date="2025-02-13T16:15:00Z" w16du:dateUtc="2025-02-13T15:15:00Z">
        <w:r w:rsidR="009E7B03" w:rsidDel="0060031B">
          <w:delText xml:space="preserve">Enhance cooperation between different </w:delText>
        </w:r>
        <w:commentRangeStart w:id="97"/>
        <w:r w:rsidR="009E7B03" w:rsidDel="0060031B">
          <w:delText>stakeholders</w:delText>
        </w:r>
        <w:commentRangeEnd w:id="97"/>
        <w:r w:rsidR="0071160D" w:rsidDel="0060031B">
          <w:rPr>
            <w:rStyle w:val="Verwijzingopmerking"/>
            <w:color w:val="auto"/>
          </w:rPr>
          <w:commentReference w:id="97"/>
        </w:r>
        <w:r w:rsidR="00F80EAF" w:rsidDel="0060031B">
          <w:delText>.</w:delText>
        </w:r>
      </w:del>
    </w:p>
    <w:p w14:paraId="4B177BA3" w14:textId="77777777" w:rsidR="00194CE9" w:rsidRDefault="00194CE9" w:rsidP="00157F41">
      <w:pPr>
        <w:pStyle w:val="Plattetekst"/>
      </w:pPr>
    </w:p>
    <w:p w14:paraId="637FCBFD" w14:textId="16856B09" w:rsidR="00221469" w:rsidRDefault="000E7F95" w:rsidP="008B20D9">
      <w:pPr>
        <w:pStyle w:val="Kop1"/>
      </w:pPr>
      <w:bookmarkStart w:id="98" w:name="_Toc190185483"/>
      <w:commentRangeStart w:id="99"/>
      <w:ins w:id="100" w:author="Priem Stefaan" w:date="2025-02-10T09:24:00Z" w16du:dateUtc="2025-02-10T08:24:00Z">
        <w:r>
          <w:t>APPROACHES</w:t>
        </w:r>
      </w:ins>
      <w:commentRangeEnd w:id="99"/>
      <w:ins w:id="101" w:author="Priem Stefaan" w:date="2025-02-10T09:25:00Z" w16du:dateUtc="2025-02-10T08:25:00Z">
        <w:r>
          <w:rPr>
            <w:rStyle w:val="Verwijzingopmerking"/>
            <w:rFonts w:asciiTheme="minorHAnsi" w:eastAsiaTheme="minorHAnsi" w:hAnsiTheme="minorHAnsi" w:cstheme="minorBidi"/>
            <w:b w:val="0"/>
            <w:bCs w:val="0"/>
            <w:caps w:val="0"/>
            <w:color w:val="auto"/>
          </w:rPr>
          <w:commentReference w:id="99"/>
        </w:r>
      </w:ins>
      <w:ins w:id="102" w:author="Priem Stefaan" w:date="2025-02-10T09:24:00Z" w16du:dateUtc="2025-02-10T08:24:00Z">
        <w:r>
          <w:t xml:space="preserve"> TO</w:t>
        </w:r>
      </w:ins>
      <w:commentRangeStart w:id="103"/>
      <w:r w:rsidR="00526A86">
        <w:t xml:space="preserve"> SIMULATION</w:t>
      </w:r>
      <w:ins w:id="104" w:author="Priem Stefaan" w:date="2025-02-10T09:24:00Z" w16du:dateUtc="2025-02-10T08:24:00Z">
        <w:r>
          <w:t xml:space="preserve"> TRAINING</w:t>
        </w:r>
      </w:ins>
      <w:r w:rsidR="00526A86">
        <w:t xml:space="preserve"> </w:t>
      </w:r>
      <w:commentRangeEnd w:id="103"/>
      <w:r w:rsidR="00A05191">
        <w:rPr>
          <w:rStyle w:val="Verwijzingopmerking"/>
          <w:rFonts w:asciiTheme="minorHAnsi" w:eastAsiaTheme="minorHAnsi" w:hAnsiTheme="minorHAnsi" w:cstheme="minorBidi"/>
          <w:b w:val="0"/>
          <w:bCs w:val="0"/>
          <w:caps w:val="0"/>
          <w:color w:val="auto"/>
        </w:rPr>
        <w:commentReference w:id="103"/>
      </w:r>
      <w:bookmarkEnd w:id="98"/>
    </w:p>
    <w:p w14:paraId="38C19974" w14:textId="77777777" w:rsidR="00221469" w:rsidRPr="00790766" w:rsidRDefault="00221469" w:rsidP="00221469">
      <w:pPr>
        <w:pStyle w:val="Heading2separationline"/>
      </w:pPr>
    </w:p>
    <w:p w14:paraId="5EEB3CF4" w14:textId="193AE644" w:rsidR="006758DE" w:rsidRDefault="006758DE" w:rsidP="007B2BD1">
      <w:pPr>
        <w:pStyle w:val="Plattetekst"/>
      </w:pPr>
      <w:r>
        <w:t xml:space="preserve">Simulation may be conducted in many different ways and using many different techniques. The type of simulation technique depends on the learning objectives or the expected outcomes. Simple training objectives may not require complex and technical simulation techniques. </w:t>
      </w:r>
      <w:del w:id="105" w:author="Priem Stefaan" w:date="2025-02-13T16:16:00Z" w16du:dateUtc="2025-02-13T15:16:00Z">
        <w:r w:rsidDel="00BD56AF">
          <w:delText>On the other hand/nevertheless</w:delText>
        </w:r>
      </w:del>
      <w:proofErr w:type="spellStart"/>
      <w:ins w:id="106" w:author="Priem Stefaan" w:date="2025-02-13T16:16:00Z" w16du:dateUtc="2025-02-13T15:16:00Z">
        <w:r w:rsidR="00BD56AF">
          <w:t>Where as</w:t>
        </w:r>
        <w:proofErr w:type="spellEnd"/>
        <w:r w:rsidR="00BD56AF">
          <w:t>, other simulations may involve</w:t>
        </w:r>
      </w:ins>
      <w:r>
        <w:t xml:space="preserve"> a full-mission simulator </w:t>
      </w:r>
      <w:del w:id="107" w:author="Priem Stefaan" w:date="2025-02-13T16:17:00Z" w16du:dateUtc="2025-02-13T15:17:00Z">
        <w:r w:rsidDel="00E73DEF">
          <w:delText xml:space="preserve">may </w:delText>
        </w:r>
      </w:del>
      <w:r>
        <w:t>offer</w:t>
      </w:r>
      <w:ins w:id="108" w:author="Priem Stefaan" w:date="2025-02-13T16:17:00Z" w16du:dateUtc="2025-02-13T15:17:00Z">
        <w:r w:rsidR="00E73DEF">
          <w:t>ing</w:t>
        </w:r>
      </w:ins>
      <w:r>
        <w:t xml:space="preserve"> a training environment almost identical to the VTS centre itself.</w:t>
      </w:r>
    </w:p>
    <w:p w14:paraId="7628CA3C" w14:textId="26672B0C" w:rsidR="00221469" w:rsidRDefault="00DC726C" w:rsidP="007B2BD1">
      <w:pPr>
        <w:pStyle w:val="Plattetekst"/>
        <w:rPr>
          <w:ins w:id="109" w:author="Priem Stefaan" w:date="2025-02-07T15:46:00Z" w16du:dateUtc="2025-02-07T14:46:00Z"/>
        </w:rPr>
      </w:pPr>
      <w:r>
        <w:t>A</w:t>
      </w:r>
      <w:r w:rsidR="00221469">
        <w:t xml:space="preserve">ny training that reflects a work environment or a part of it </w:t>
      </w:r>
      <w:r>
        <w:t>could</w:t>
      </w:r>
      <w:r w:rsidR="00221469">
        <w:t xml:space="preserve"> be used to develop a simulation</w:t>
      </w:r>
      <w:r w:rsidR="00221469">
        <w:rPr>
          <w:rStyle w:val="Voetnootmarkering"/>
        </w:rPr>
        <w:footnoteReference w:id="2"/>
      </w:r>
      <w:r w:rsidR="00221469">
        <w:t xml:space="preserve">. </w:t>
      </w:r>
      <w:r w:rsidR="00646C54">
        <w:t xml:space="preserve">It is up to the </w:t>
      </w:r>
      <w:r w:rsidR="00996EC9">
        <w:t xml:space="preserve">training organization or the VTS provider to determine what simulation type </w:t>
      </w:r>
      <w:r w:rsidR="00B34E8D">
        <w:t>is suitable to meet the training objectives.</w:t>
      </w:r>
    </w:p>
    <w:p w14:paraId="69CB8DE3" w14:textId="77777777" w:rsidR="003C73DE" w:rsidRDefault="003C73DE" w:rsidP="007B2BD1">
      <w:pPr>
        <w:pStyle w:val="Plattetekst"/>
      </w:pPr>
    </w:p>
    <w:p w14:paraId="15E34A7F" w14:textId="321E0C07" w:rsidR="00221469" w:rsidRDefault="00221469" w:rsidP="008B6427">
      <w:pPr>
        <w:pStyle w:val="Kop2"/>
        <w:rPr>
          <w:ins w:id="110" w:author="Priem Stefaan" w:date="2025-02-07T15:48:00Z" w16du:dateUtc="2025-02-07T14:48:00Z"/>
        </w:rPr>
      </w:pPr>
      <w:bookmarkStart w:id="111" w:name="_Toc190185484"/>
      <w:r>
        <w:t xml:space="preserve">Simulation training </w:t>
      </w:r>
      <w:r w:rsidR="00646C54">
        <w:t>types</w:t>
      </w:r>
      <w:del w:id="112" w:author="Priem Stefaan" w:date="2025-02-07T15:46:00Z" w16du:dateUtc="2025-02-07T14:46:00Z">
        <w:r w:rsidR="00646C54" w:rsidDel="008B6427">
          <w:delText xml:space="preserve"> </w:delText>
        </w:r>
        <w:r w:rsidDel="008B6427">
          <w:delText>may include:</w:delText>
        </w:r>
        <w:bookmarkEnd w:id="111"/>
        <w:r w:rsidDel="008B6427">
          <w:delText xml:space="preserve"> </w:delText>
        </w:r>
      </w:del>
      <w:r>
        <w:t xml:space="preserve"> </w:t>
      </w:r>
    </w:p>
    <w:p w14:paraId="582ED0B0" w14:textId="77777777" w:rsidR="009D4582" w:rsidRPr="009D4582" w:rsidDel="000E7F95" w:rsidRDefault="009D4582" w:rsidP="00766B76">
      <w:pPr>
        <w:pStyle w:val="Heading2separationline"/>
        <w:rPr>
          <w:del w:id="113" w:author="Priem Stefaan" w:date="2025-02-10T09:27:00Z" w16du:dateUtc="2025-02-10T08:27:00Z"/>
        </w:rPr>
      </w:pPr>
    </w:p>
    <w:p w14:paraId="0BC6CCD9" w14:textId="4E2C3401" w:rsidR="000B73EB" w:rsidRDefault="000E7F95" w:rsidP="00766B76">
      <w:pPr>
        <w:pStyle w:val="Bullet1"/>
        <w:numPr>
          <w:ilvl w:val="0"/>
          <w:numId w:val="0"/>
        </w:numPr>
        <w:jc w:val="both"/>
        <w:rPr>
          <w:ins w:id="114" w:author="Priem Stefaan" w:date="2025-02-07T15:46:00Z" w16du:dateUtc="2025-02-07T14:46:00Z"/>
        </w:rPr>
      </w:pPr>
      <w:ins w:id="115" w:author="Priem Stefaan" w:date="2025-02-10T09:27:00Z" w16du:dateUtc="2025-02-10T08:27:00Z">
        <w:r>
          <w:t xml:space="preserve">Different </w:t>
        </w:r>
      </w:ins>
      <w:ins w:id="116" w:author="Priem Stefaan" w:date="2025-02-11T17:00:00Z" w16du:dateUtc="2025-02-11T16:00:00Z">
        <w:r w:rsidR="00651B35">
          <w:t>types of</w:t>
        </w:r>
      </w:ins>
      <w:ins w:id="117" w:author="Priem Stefaan" w:date="2025-02-10T09:27:00Z" w16du:dateUtc="2025-02-10T08:27:00Z">
        <w:r>
          <w:t xml:space="preserve"> simulation training may include: </w:t>
        </w:r>
      </w:ins>
    </w:p>
    <w:p w14:paraId="4BADB6CA" w14:textId="43F43CA1" w:rsidR="00221469" w:rsidRDefault="00221469" w:rsidP="007B2BD1">
      <w:pPr>
        <w:pStyle w:val="Bullet1"/>
        <w:jc w:val="both"/>
      </w:pPr>
      <w:r>
        <w:lastRenderedPageBreak/>
        <w:t>Table top exercises – using group discussions, drawings, models, traffic charts, etc.</w:t>
      </w:r>
    </w:p>
    <w:p w14:paraId="624A3640" w14:textId="06621E7F" w:rsidR="00221469" w:rsidRDefault="00221469" w:rsidP="007B2BD1">
      <w:pPr>
        <w:pStyle w:val="Bullet1"/>
        <w:jc w:val="both"/>
      </w:pPr>
      <w:r>
        <w:t xml:space="preserve">Role play exercises – using scenario’s where every participant will take part in a specific </w:t>
      </w:r>
      <w:r w:rsidR="005A1808">
        <w:t>role</w:t>
      </w:r>
      <w:r>
        <w:t>.</w:t>
      </w:r>
    </w:p>
    <w:p w14:paraId="54103168" w14:textId="77777777" w:rsidR="00221469" w:rsidRDefault="00221469" w:rsidP="007B2BD1">
      <w:pPr>
        <w:pStyle w:val="Bullet1"/>
        <w:jc w:val="both"/>
      </w:pPr>
      <w:r>
        <w:t>Communications simulator – such as verbal, face-to-face, telephone, VHF and/or electronic communications, etc.</w:t>
      </w:r>
    </w:p>
    <w:p w14:paraId="0C443BCD" w14:textId="77777777" w:rsidR="00221469" w:rsidRDefault="00221469" w:rsidP="007B2BD1">
      <w:pPr>
        <w:pStyle w:val="Bullet1"/>
        <w:jc w:val="both"/>
        <w:rPr>
          <w:ins w:id="118" w:author="Priem Stefaan" w:date="2025-02-07T15:10:00Z" w16du:dateUtc="2025-02-07T14:10:00Z"/>
        </w:rPr>
      </w:pPr>
      <w:r>
        <w:t>Computer programs aimed at specific tasks or exercises (link to GL on remote training)</w:t>
      </w:r>
    </w:p>
    <w:p w14:paraId="4FE6A9A6" w14:textId="77777777" w:rsidR="007D1685" w:rsidRPr="00766B76" w:rsidRDefault="007D1685" w:rsidP="007D1685">
      <w:pPr>
        <w:pStyle w:val="Bullet1"/>
        <w:rPr>
          <w:ins w:id="119" w:author="Priem Stefaan" w:date="2025-02-07T15:11:00Z" w16du:dateUtc="2025-02-07T14:11:00Z"/>
        </w:rPr>
      </w:pPr>
      <w:ins w:id="120" w:author="Priem Stefaan" w:date="2025-02-07T15:11:00Z" w16du:dateUtc="2025-02-07T14:11:00Z">
        <w:r w:rsidRPr="00766B76">
          <w:t>VTS equipment operated in simulation mode, to simulate the operational environment of the VTS such as poor visibility, responding to developing situations.  It is important that simulation training is not conducted in a real VTS environment.</w:t>
        </w:r>
      </w:ins>
    </w:p>
    <w:p w14:paraId="1D97F4BE" w14:textId="59F5C168" w:rsidR="009A3ECB" w:rsidRDefault="0003709A" w:rsidP="00766B76">
      <w:pPr>
        <w:pStyle w:val="Bullet1"/>
      </w:pPr>
      <w:commentRangeStart w:id="121"/>
      <w:ins w:id="122" w:author="Priem Stefaan" w:date="2025-02-07T15:53:00Z" w16du:dateUtc="2025-02-07T14:53:00Z">
        <w:r w:rsidRPr="0003709A">
          <w:t>Mobile</w:t>
        </w:r>
      </w:ins>
      <w:commentRangeEnd w:id="121"/>
      <w:ins w:id="123" w:author="Priem Stefaan" w:date="2025-02-07T15:54:00Z" w16du:dateUtc="2025-02-07T14:54:00Z">
        <w:r w:rsidR="003251DC">
          <w:rPr>
            <w:rStyle w:val="Verwijzingopmerking"/>
            <w:color w:val="auto"/>
          </w:rPr>
          <w:commentReference w:id="121"/>
        </w:r>
      </w:ins>
      <w:ins w:id="124" w:author="Priem Stefaan" w:date="2025-02-07T15:53:00Z" w16du:dateUtc="2025-02-07T14:53:00Z">
        <w:r w:rsidRPr="0003709A">
          <w:t xml:space="preserve"> simulators where systems are portable and training can take place in various locations.</w:t>
        </w:r>
      </w:ins>
    </w:p>
    <w:p w14:paraId="30B6D2DB" w14:textId="751DFCD5" w:rsidR="00221469" w:rsidDel="007D1685" w:rsidRDefault="00221469" w:rsidP="007B2BD1">
      <w:pPr>
        <w:pStyle w:val="Bullet1"/>
        <w:jc w:val="both"/>
        <w:rPr>
          <w:del w:id="125" w:author="Priem Stefaan" w:date="2025-02-07T15:11:00Z" w16du:dateUtc="2025-02-07T14:11:00Z"/>
        </w:rPr>
      </w:pPr>
      <w:del w:id="126" w:author="Priem Stefaan" w:date="2025-02-07T15:11:00Z" w16du:dateUtc="2025-02-07T14:11:00Z">
        <w:r w:rsidDel="007D1685">
          <w:delText>Simulation on the working floor by using real equipment operated in simulation mode, e.g. simulating poor visibility circumstances.  (separated from the actual VTS operations – safe environment!)</w:delText>
        </w:r>
      </w:del>
    </w:p>
    <w:p w14:paraId="70C3FBEA" w14:textId="2558F46A" w:rsidR="00221469" w:rsidRDefault="00CA13A9" w:rsidP="007B2BD1">
      <w:pPr>
        <w:pStyle w:val="Bullet1"/>
        <w:jc w:val="both"/>
      </w:pPr>
      <w:r>
        <w:t xml:space="preserve">Basic </w:t>
      </w:r>
      <w:r w:rsidR="00221469">
        <w:t>set-up of a</w:t>
      </w:r>
      <w:r w:rsidR="00A55E6C">
        <w:t>n</w:t>
      </w:r>
      <w:r w:rsidR="00221469">
        <w:t xml:space="preserve"> instructor computer linked with a participant computer.  </w:t>
      </w:r>
    </w:p>
    <w:p w14:paraId="29A4307A" w14:textId="77777777" w:rsidR="00221469" w:rsidRDefault="00221469" w:rsidP="007B2BD1">
      <w:pPr>
        <w:pStyle w:val="Bullet1"/>
        <w:jc w:val="both"/>
      </w:pPr>
      <w:r>
        <w:t>Full-mission VTS simulator – designed to replicate the work environment comprising most of the above</w:t>
      </w:r>
    </w:p>
    <w:p w14:paraId="1AE48486" w14:textId="55F7C149" w:rsidR="00221469" w:rsidRDefault="00221469" w:rsidP="007B2BD1">
      <w:pPr>
        <w:pStyle w:val="Bullet1"/>
        <w:jc w:val="both"/>
      </w:pPr>
      <w:r>
        <w:t>Cloud-based or virtual simulation</w:t>
      </w:r>
      <w:ins w:id="127" w:author="Priem Stefaan" w:date="2025-02-13T16:17:00Z" w16du:dateUtc="2025-02-13T15:17:00Z">
        <w:r w:rsidR="00C67CF2">
          <w:t xml:space="preserve"> allowing </w:t>
        </w:r>
      </w:ins>
      <w:ins w:id="128" w:author="Priem Stefaan" w:date="2025-02-13T16:18:00Z" w16du:dateUtc="2025-02-13T15:18:00Z">
        <w:r w:rsidR="00C67CF2">
          <w:t xml:space="preserve">online </w:t>
        </w:r>
        <w:r w:rsidR="00B03D0E">
          <w:t>and remote training;</w:t>
        </w:r>
      </w:ins>
      <w:del w:id="129" w:author="Priem Stefaan" w:date="2025-02-13T16:17:00Z" w16du:dateUtc="2025-02-13T15:17:00Z">
        <w:r w:rsidDel="00C67CF2">
          <w:delText xml:space="preserve"> (link to GL on remote training)</w:delText>
        </w:r>
      </w:del>
    </w:p>
    <w:p w14:paraId="4BBCD81A" w14:textId="1FBDD850" w:rsidR="00221469" w:rsidRDefault="00221469" w:rsidP="007B2BD1">
      <w:pPr>
        <w:pStyle w:val="Bullet1"/>
        <w:jc w:val="both"/>
      </w:pPr>
      <w:r>
        <w:t xml:space="preserve">Joint operational training environment where multiple parties </w:t>
      </w:r>
      <w:r w:rsidR="00F93952">
        <w:t xml:space="preserve">on different simulators (VTS simulator, bridge simulator, …) </w:t>
      </w:r>
      <w:r>
        <w:t xml:space="preserve">are participating, such as VTS, tugs, pilots, response agencies, … . </w:t>
      </w:r>
    </w:p>
    <w:p w14:paraId="22A12C3A" w14:textId="5C455858" w:rsidR="000B73EB" w:rsidRDefault="003628A9" w:rsidP="000B73EB">
      <w:pPr>
        <w:pStyle w:val="Kop2"/>
        <w:rPr>
          <w:ins w:id="130" w:author="Priem Stefaan" w:date="2025-02-07T15:48:00Z" w16du:dateUtc="2025-02-07T14:48:00Z"/>
        </w:rPr>
      </w:pPr>
      <w:bookmarkStart w:id="131" w:name="_Toc190185485"/>
      <w:ins w:id="132" w:author="Priem Stefaan" w:date="2025-02-07T15:47:00Z" w16du:dateUtc="2025-02-07T14:47:00Z">
        <w:r>
          <w:t>EXTRA DEVICES</w:t>
        </w:r>
        <w:r w:rsidR="00C10F11">
          <w:t xml:space="preserve"> FOR SIMULATION TRAINING</w:t>
        </w:r>
      </w:ins>
      <w:bookmarkEnd w:id="131"/>
    </w:p>
    <w:p w14:paraId="0E829F91" w14:textId="77777777" w:rsidR="009D4582" w:rsidRPr="009D4582" w:rsidRDefault="009D4582" w:rsidP="009425F7">
      <w:pPr>
        <w:pStyle w:val="Heading2separationline"/>
        <w:rPr>
          <w:ins w:id="133" w:author="Priem Stefaan" w:date="2025-02-07T15:47:00Z" w16du:dateUtc="2025-02-07T14:47:00Z"/>
        </w:rPr>
      </w:pPr>
    </w:p>
    <w:p w14:paraId="26BB4BF7" w14:textId="5DD07EE6" w:rsidR="00221469" w:rsidRDefault="00221469" w:rsidP="007B2BD1">
      <w:pPr>
        <w:pStyle w:val="Bullet1"/>
        <w:numPr>
          <w:ilvl w:val="0"/>
          <w:numId w:val="0"/>
        </w:numPr>
        <w:jc w:val="both"/>
      </w:pPr>
      <w:r>
        <w:t xml:space="preserve">Simulation may be complemented with equipment or techniques that provide deeper insight in the participant’s performance or facilitate </w:t>
      </w:r>
      <w:r w:rsidR="0097692F">
        <w:t>the simulator training</w:t>
      </w:r>
      <w:r>
        <w:t>, such as:</w:t>
      </w:r>
    </w:p>
    <w:p w14:paraId="7A5E197F" w14:textId="77777777" w:rsidR="00221469" w:rsidRDefault="00221469" w:rsidP="007B2BD1">
      <w:pPr>
        <w:pStyle w:val="Bullet1"/>
        <w:jc w:val="both"/>
      </w:pPr>
      <w:proofErr w:type="spellStart"/>
      <w:r>
        <w:t>Eyetracking</w:t>
      </w:r>
      <w:proofErr w:type="spellEnd"/>
    </w:p>
    <w:p w14:paraId="4C3DF756" w14:textId="02A2D14F" w:rsidR="004B07DD" w:rsidRPr="00B03D0E" w:rsidRDefault="004B07DD" w:rsidP="007B2BD1">
      <w:pPr>
        <w:pStyle w:val="Bullet1"/>
        <w:jc w:val="both"/>
        <w:rPr>
          <w:highlight w:val="yellow"/>
        </w:rPr>
      </w:pPr>
      <w:r w:rsidRPr="00B03D0E">
        <w:rPr>
          <w:highlight w:val="yellow"/>
        </w:rPr>
        <w:t>E-learning</w:t>
      </w:r>
    </w:p>
    <w:p w14:paraId="4B4B1C5A" w14:textId="37D0D76C" w:rsidR="004B07DD" w:rsidRDefault="004B07DD" w:rsidP="007B2BD1">
      <w:pPr>
        <w:pStyle w:val="Bullet1"/>
        <w:jc w:val="both"/>
      </w:pPr>
      <w:r>
        <w:t>Automatic broadcasting</w:t>
      </w:r>
    </w:p>
    <w:p w14:paraId="07050404" w14:textId="77777777" w:rsidR="00221469" w:rsidRDefault="00221469" w:rsidP="007B2BD1">
      <w:pPr>
        <w:pStyle w:val="Bullet1"/>
        <w:jc w:val="both"/>
      </w:pPr>
      <w:r>
        <w:t>Rate of speech monitoring</w:t>
      </w:r>
    </w:p>
    <w:p w14:paraId="6677D010" w14:textId="77777777" w:rsidR="00221469" w:rsidRDefault="00221469" w:rsidP="007B2BD1">
      <w:pPr>
        <w:pStyle w:val="Bullet1"/>
        <w:jc w:val="both"/>
      </w:pPr>
      <w:r>
        <w:t>Heart rate monitoring</w:t>
      </w:r>
    </w:p>
    <w:p w14:paraId="1D75E203" w14:textId="77777777" w:rsidR="00221469" w:rsidRDefault="00221469" w:rsidP="007B2BD1">
      <w:pPr>
        <w:pStyle w:val="Bullet1"/>
        <w:jc w:val="both"/>
      </w:pPr>
      <w:r>
        <w:t>Speech to text technology</w:t>
      </w:r>
    </w:p>
    <w:p w14:paraId="4E6C4BA8" w14:textId="77777777" w:rsidR="00221469" w:rsidRDefault="00221469" w:rsidP="007B2BD1">
      <w:pPr>
        <w:pStyle w:val="Bullet1"/>
        <w:jc w:val="both"/>
      </w:pPr>
      <w:r>
        <w:t>Camera network</w:t>
      </w:r>
    </w:p>
    <w:p w14:paraId="2B9F3935" w14:textId="77777777" w:rsidR="00221469" w:rsidRDefault="00221469" w:rsidP="007B2BD1">
      <w:pPr>
        <w:pStyle w:val="Bullet1"/>
        <w:jc w:val="both"/>
      </w:pPr>
      <w:r>
        <w:t>Non-verbal reports</w:t>
      </w:r>
    </w:p>
    <w:p w14:paraId="73218480" w14:textId="35E9D7A9" w:rsidR="00C10F11" w:rsidRDefault="00221469" w:rsidP="00C10F11">
      <w:pPr>
        <w:pStyle w:val="Bullet1"/>
      </w:pPr>
      <w:r>
        <w:t>Virtual</w:t>
      </w:r>
      <w:r w:rsidR="00D64FE0">
        <w:t xml:space="preserve"> </w:t>
      </w:r>
      <w:r w:rsidR="00735B9E">
        <w:t xml:space="preserve">and </w:t>
      </w:r>
      <w:r w:rsidR="00D64FE0">
        <w:t>augmented</w:t>
      </w:r>
      <w:r>
        <w:t xml:space="preserve"> reality technology</w:t>
      </w:r>
    </w:p>
    <w:p w14:paraId="59E3A114" w14:textId="77777777" w:rsidR="00C72D5A" w:rsidRDefault="00C72D5A" w:rsidP="00157F41">
      <w:pPr>
        <w:pStyle w:val="Plattetekst"/>
        <w:rPr>
          <w:ins w:id="134" w:author="Priem Stefaan" w:date="2025-02-07T15:48:00Z" w16du:dateUtc="2025-02-07T14:48:00Z"/>
        </w:rPr>
      </w:pPr>
    </w:p>
    <w:p w14:paraId="7E6C9E14" w14:textId="74BE9960" w:rsidR="009D4582" w:rsidRDefault="009D4582" w:rsidP="009D4582">
      <w:pPr>
        <w:pStyle w:val="Kop2"/>
        <w:rPr>
          <w:ins w:id="135" w:author="Priem Stefaan" w:date="2025-02-07T15:48:00Z" w16du:dateUtc="2025-02-07T14:48:00Z"/>
        </w:rPr>
      </w:pPr>
      <w:bookmarkStart w:id="136" w:name="_Toc190185486"/>
      <w:ins w:id="137" w:author="Priem Stefaan" w:date="2025-02-07T15:48:00Z" w16du:dateUtc="2025-02-07T14:48:00Z">
        <w:r>
          <w:t>uSE OF aRTIFICIAL INTELLIGENCE</w:t>
        </w:r>
        <w:bookmarkEnd w:id="136"/>
      </w:ins>
    </w:p>
    <w:p w14:paraId="3086C374" w14:textId="77777777" w:rsidR="009D4582" w:rsidRPr="009D4582" w:rsidRDefault="009D4582" w:rsidP="005E067E">
      <w:pPr>
        <w:pStyle w:val="Heading2separationline"/>
      </w:pPr>
    </w:p>
    <w:p w14:paraId="35A34452" w14:textId="3AED29B5" w:rsidR="002E3B4A" w:rsidRPr="005E067E" w:rsidRDefault="002E3B4A" w:rsidP="002E3B4A">
      <w:pPr>
        <w:pStyle w:val="Plattetekst"/>
        <w:rPr>
          <w:ins w:id="138" w:author="Priem Stefaan" w:date="2025-02-07T15:49:00Z" w16du:dateUtc="2025-02-07T14:49:00Z"/>
        </w:rPr>
      </w:pPr>
      <w:ins w:id="139" w:author="Priem Stefaan" w:date="2025-02-07T15:49:00Z" w16du:dateUtc="2025-02-07T14:49:00Z">
        <w:r w:rsidRPr="005E067E">
          <w:t xml:space="preserve">Artificial </w:t>
        </w:r>
        <w:proofErr w:type="spellStart"/>
        <w:r w:rsidRPr="005E067E">
          <w:t>Intelliegence</w:t>
        </w:r>
        <w:proofErr w:type="spellEnd"/>
        <w:r w:rsidRPr="005E067E">
          <w:t xml:space="preserve"> (AI) provides an opportunity to </w:t>
        </w:r>
      </w:ins>
      <w:ins w:id="140" w:author="Priem Stefaan" w:date="2025-02-07T15:50:00Z" w16du:dateUtc="2025-02-07T14:50:00Z">
        <w:r w:rsidR="00CF3760">
          <w:t>create</w:t>
        </w:r>
      </w:ins>
      <w:ins w:id="141" w:author="Priem Stefaan" w:date="2025-02-07T15:51:00Z" w16du:dateUtc="2025-02-07T14:51:00Z">
        <w:r w:rsidR="00E447AB">
          <w:t xml:space="preserve"> or </w:t>
        </w:r>
      </w:ins>
      <w:ins w:id="142" w:author="Priem Stefaan" w:date="2025-02-07T15:49:00Z" w16du:dateUtc="2025-02-07T14:49:00Z">
        <w:r w:rsidRPr="005E067E">
          <w:t>enhance simulation exercises by making them more interactive, realistic, and adaptive to the individual.  It allows scenarios to dynamically adjust in real-time based on the individuals actions, skill levels, or decisions which creates a more responsive and engaging learning environment.</w:t>
        </w:r>
      </w:ins>
    </w:p>
    <w:p w14:paraId="5380DF6B" w14:textId="33A04AF4" w:rsidR="002E3B4A" w:rsidRDefault="002E3B4A" w:rsidP="002E3B4A">
      <w:pPr>
        <w:pStyle w:val="Plattetekst"/>
        <w:rPr>
          <w:ins w:id="143" w:author="Priem Stefaan" w:date="2025-02-07T15:51:00Z" w16du:dateUtc="2025-02-07T14:51:00Z"/>
        </w:rPr>
      </w:pPr>
      <w:ins w:id="144" w:author="Priem Stefaan" w:date="2025-02-07T15:49:00Z" w16du:dateUtc="2025-02-07T14:49:00Z">
        <w:r w:rsidRPr="005E067E">
          <w:t>The future will see more simulations using AI to enhance realism and interactions through the use of predictive modelling to simulate potential outcomes or risks to help individuals understand the consequences of their actions.</w:t>
        </w:r>
      </w:ins>
    </w:p>
    <w:p w14:paraId="4FAEA022" w14:textId="1B319910" w:rsidR="009D19C3" w:rsidRPr="005E067E" w:rsidRDefault="009D19C3" w:rsidP="002E3B4A">
      <w:pPr>
        <w:pStyle w:val="Plattetekst"/>
        <w:rPr>
          <w:ins w:id="145" w:author="Priem Stefaan" w:date="2025-02-07T15:49:00Z" w16du:dateUtc="2025-02-07T14:49:00Z"/>
        </w:rPr>
      </w:pPr>
      <w:ins w:id="146" w:author="Priem Stefaan" w:date="2025-02-07T15:51:00Z" w16du:dateUtc="2025-02-07T14:51:00Z">
        <w:r>
          <w:t xml:space="preserve">Include </w:t>
        </w:r>
      </w:ins>
      <w:ins w:id="147" w:author="Priem Stefaan" w:date="2025-02-07T15:52:00Z" w16du:dateUtc="2025-02-07T14:52:00Z">
        <w:r w:rsidR="004B134B">
          <w:t>the potential risks of AI</w:t>
        </w:r>
      </w:ins>
      <w:ins w:id="148" w:author="Priem Stefaan" w:date="2025-02-07T15:53:00Z" w16du:dateUtc="2025-02-07T14:53:00Z">
        <w:r w:rsidR="004B134B">
          <w:t>.</w:t>
        </w:r>
      </w:ins>
      <w:ins w:id="149" w:author="Priem Stefaan" w:date="2025-02-10T09:31:00Z" w16du:dateUtc="2025-02-10T08:31:00Z">
        <w:r w:rsidR="000E7F95">
          <w:t xml:space="preserve"> (IALA G11</w:t>
        </w:r>
      </w:ins>
      <w:ins w:id="150" w:author="Priem Stefaan" w:date="2025-02-10T09:32:00Z" w16du:dateUtc="2025-02-10T08:32:00Z">
        <w:r w:rsidR="000E7F95">
          <w:t>78 dec 2022)</w:t>
        </w:r>
      </w:ins>
    </w:p>
    <w:p w14:paraId="2CE3CF12" w14:textId="77777777" w:rsidR="009D4582" w:rsidRPr="009D4582" w:rsidRDefault="009D4582" w:rsidP="005E067E">
      <w:pPr>
        <w:pStyle w:val="Plattetekst"/>
        <w:rPr>
          <w:ins w:id="151" w:author="Priem Stefaan" w:date="2025-02-07T15:49:00Z" w16du:dateUtc="2025-02-07T14:49:00Z"/>
        </w:rPr>
      </w:pPr>
    </w:p>
    <w:p w14:paraId="24820056" w14:textId="5CB55ED1" w:rsidR="00157F41" w:rsidRDefault="00526A86" w:rsidP="00ED089B">
      <w:pPr>
        <w:pStyle w:val="Kop1"/>
      </w:pPr>
      <w:bookmarkStart w:id="152" w:name="_Toc190185487"/>
      <w:r>
        <w:lastRenderedPageBreak/>
        <w:t>REALISM IN VTS SIMULATION</w:t>
      </w:r>
      <w:bookmarkEnd w:id="152"/>
    </w:p>
    <w:p w14:paraId="15EF9960" w14:textId="77777777" w:rsidR="00105E1F" w:rsidRPr="00105E1F" w:rsidRDefault="00105E1F" w:rsidP="00105E1F">
      <w:pPr>
        <w:pStyle w:val="Heading2separationline"/>
      </w:pPr>
    </w:p>
    <w:p w14:paraId="2A53A0FC" w14:textId="08638FE6" w:rsidR="00157F41" w:rsidRDefault="00157F41" w:rsidP="00157F41">
      <w:pPr>
        <w:pStyle w:val="Plattetekst"/>
      </w:pPr>
      <w:r>
        <w:t>VTS simulation should provide sufficient behavioural realism to allow personnel to acquire skills appropriate to the training objectives.</w:t>
      </w:r>
      <w:r w:rsidR="00DC6B79">
        <w:t xml:space="preserve"> </w:t>
      </w:r>
      <w:r w:rsidR="00B42E0C">
        <w:t>VTS simulation should have th</w:t>
      </w:r>
      <w:r w:rsidR="00FB6E4F">
        <w:t>e amount of realism for the trainee to believe it</w:t>
      </w:r>
      <w:r w:rsidR="002322A1">
        <w:t xml:space="preserve"> i</w:t>
      </w:r>
      <w:r w:rsidR="00FB6E4F">
        <w:t>s real.</w:t>
      </w:r>
    </w:p>
    <w:p w14:paraId="6553B0CC" w14:textId="2016E6A4" w:rsidR="00157F41" w:rsidRDefault="00157F41" w:rsidP="00157F41">
      <w:pPr>
        <w:pStyle w:val="Plattetekst"/>
      </w:pPr>
      <w:r>
        <w:t xml:space="preserve">VTS simulation </w:t>
      </w:r>
      <w:r w:rsidR="001B3D34">
        <w:t xml:space="preserve">could </w:t>
      </w:r>
      <w:r>
        <w:t>be augmented with equipment to enhance realism and provide experience of the operating capabilities of</w:t>
      </w:r>
      <w:r w:rsidR="00790766">
        <w:t xml:space="preserve"> the VTS equipment concerned.</w:t>
      </w:r>
      <w:r w:rsidR="00EE7F70">
        <w:t xml:space="preserve"> T</w:t>
      </w:r>
      <w:r>
        <w:t>he level of physical realism should be appropriate to training objectives and include the capabilities, limitations and possib</w:t>
      </w:r>
      <w:r w:rsidR="00790766">
        <w:t>le errors of such equipment.</w:t>
      </w:r>
    </w:p>
    <w:p w14:paraId="2916DA77" w14:textId="297D1D6C" w:rsidR="003B0927" w:rsidRDefault="00157F41" w:rsidP="00157F41">
      <w:pPr>
        <w:pStyle w:val="Plattetekst"/>
      </w:pPr>
      <w:r>
        <w:t>To achieve realism in simulation, the following should be considered:</w:t>
      </w:r>
    </w:p>
    <w:p w14:paraId="1120CDF9" w14:textId="5F7482C3" w:rsidR="00E52094" w:rsidRDefault="00855640" w:rsidP="00D416B7">
      <w:pPr>
        <w:pStyle w:val="Bullet1"/>
      </w:pPr>
      <w:r>
        <w:t xml:space="preserve">Simulation training should be developed by </w:t>
      </w:r>
      <w:r w:rsidR="00651F8A">
        <w:t xml:space="preserve">training staff with adequate experience in the </w:t>
      </w:r>
      <w:r w:rsidR="00346F9D">
        <w:t>provision</w:t>
      </w:r>
      <w:r w:rsidR="00346F9D">
        <w:t xml:space="preserve"> </w:t>
      </w:r>
      <w:r w:rsidR="00651F8A">
        <w:t>of VTS</w:t>
      </w:r>
      <w:r w:rsidR="00513A4E">
        <w:t>.</w:t>
      </w:r>
    </w:p>
    <w:p w14:paraId="50ACD26E" w14:textId="169EE93A" w:rsidR="00D416B7" w:rsidRPr="008A37A1" w:rsidRDefault="00D416B7" w:rsidP="00D416B7">
      <w:pPr>
        <w:pStyle w:val="Bullet1"/>
      </w:pPr>
      <w:r w:rsidRPr="008A37A1">
        <w:t>Simulation exercises or scenarios co</w:t>
      </w:r>
      <w:r w:rsidRPr="004D1CAC">
        <w:t xml:space="preserve">uld be </w:t>
      </w:r>
      <w:r>
        <w:t xml:space="preserve">fictive but should provide sufficient realism. If possible, simulation exercises or scenarios could be based on events that actually occurred, or derived from </w:t>
      </w:r>
      <w:r w:rsidR="00513A4E">
        <w:t xml:space="preserve">imported </w:t>
      </w:r>
      <w:r w:rsidR="00696CA1">
        <w:t>(</w:t>
      </w:r>
      <w:r>
        <w:t>digital</w:t>
      </w:r>
      <w:r w:rsidR="00696CA1">
        <w:t>)</w:t>
      </w:r>
      <w:r>
        <w:t xml:space="preserve"> data</w:t>
      </w:r>
      <w:r w:rsidR="00F164C4">
        <w:t xml:space="preserve"> (e.g. snapshots, recordings</w:t>
      </w:r>
      <w:r w:rsidR="0006446C">
        <w:t>, …)</w:t>
      </w:r>
      <w:r w:rsidR="00513A4E">
        <w:t>.</w:t>
      </w:r>
    </w:p>
    <w:p w14:paraId="618440B3" w14:textId="65A251CB" w:rsidR="007C1E39" w:rsidRDefault="007C1E39" w:rsidP="00F97160">
      <w:pPr>
        <w:pStyle w:val="Bullet1"/>
      </w:pPr>
      <w:r>
        <w:t>Training i</w:t>
      </w:r>
      <w:r w:rsidR="00A21E0F">
        <w:t>n a</w:t>
      </w:r>
      <w:r>
        <w:t xml:space="preserve"> fictive area </w:t>
      </w:r>
      <w:r w:rsidR="00A21E0F">
        <w:t xml:space="preserve">may be appropriate </w:t>
      </w:r>
      <w:r w:rsidR="00ED50A1">
        <w:t>if</w:t>
      </w:r>
      <w:r w:rsidR="002024E0">
        <w:t>, e.g.</w:t>
      </w:r>
      <w:r w:rsidR="00ED50A1">
        <w:t xml:space="preserve"> the real VTS area is too </w:t>
      </w:r>
      <w:r w:rsidR="00D61E1F">
        <w:t>complex</w:t>
      </w:r>
      <w:r w:rsidR="002024E0">
        <w:t xml:space="preserve">. </w:t>
      </w:r>
      <w:r w:rsidR="0012298B">
        <w:t>Alt</w:t>
      </w:r>
      <w:r w:rsidR="00C4536A">
        <w:t>hough not similar the fictive area should provide sufficient realism.</w:t>
      </w:r>
    </w:p>
    <w:p w14:paraId="227853D6" w14:textId="67613A9F" w:rsidR="00DA20A0" w:rsidRDefault="00CF342B" w:rsidP="00F97160">
      <w:pPr>
        <w:pStyle w:val="Bullet1"/>
      </w:pPr>
      <w:commentRangeStart w:id="153"/>
      <w:commentRangeStart w:id="154"/>
      <w:r>
        <w:t>Simulation equipment could differ from the equipment used in the simulator</w:t>
      </w:r>
      <w:r w:rsidR="004C3F46">
        <w:t>. “simulation mode” of equipment</w:t>
      </w:r>
      <w:r w:rsidR="001D28CC">
        <w:t xml:space="preserve">? </w:t>
      </w:r>
      <w:commentRangeEnd w:id="153"/>
      <w:r w:rsidR="00C5625D">
        <w:rPr>
          <w:rStyle w:val="Verwijzingopmerking"/>
          <w:color w:val="auto"/>
        </w:rPr>
        <w:commentReference w:id="153"/>
      </w:r>
      <w:commentRangeEnd w:id="154"/>
      <w:r w:rsidR="0071160D">
        <w:rPr>
          <w:rStyle w:val="Verwijzingopmerking"/>
          <w:color w:val="auto"/>
        </w:rPr>
        <w:commentReference w:id="154"/>
      </w:r>
    </w:p>
    <w:p w14:paraId="4F49A478" w14:textId="3D0907CF" w:rsidR="00157F41" w:rsidRDefault="00181380" w:rsidP="00C36F93">
      <w:pPr>
        <w:pStyle w:val="Bullet1"/>
      </w:pPr>
      <w:r>
        <w:t xml:space="preserve">If required </w:t>
      </w:r>
      <w:del w:id="155" w:author="Priem Stefaan" w:date="2025-02-13T16:21:00Z" w16du:dateUtc="2025-02-13T15:21:00Z">
        <w:r w:rsidDel="00EB56F5">
          <w:delText xml:space="preserve">by the training objectives, </w:delText>
        </w:r>
      </w:del>
      <w:r>
        <w:t>t</w:t>
      </w:r>
      <w:r w:rsidR="00157F41">
        <w:t xml:space="preserve">he working environment </w:t>
      </w:r>
      <w:del w:id="156" w:author="Priem Stefaan" w:date="2025-02-13T16:21:00Z" w16du:dateUtc="2025-02-13T15:21:00Z">
        <w:r w:rsidR="00157F41" w:rsidDel="00860822">
          <w:delText xml:space="preserve">of the simulated VTS </w:delText>
        </w:r>
        <w:r w:rsidR="00DB7485" w:rsidDel="00860822">
          <w:delText>c</w:delText>
        </w:r>
        <w:r w:rsidR="00157F41" w:rsidDel="00860822">
          <w:delText>entre should</w:delText>
        </w:r>
      </w:del>
      <w:ins w:id="157" w:author="Priem Stefaan" w:date="2025-02-13T16:21:00Z" w16du:dateUtc="2025-02-13T15:21:00Z">
        <w:r w:rsidR="00860822">
          <w:t>of the simulation training should</w:t>
        </w:r>
      </w:ins>
      <w:r w:rsidR="00157F41">
        <w:t xml:space="preserve">, as far as practicable, be similar to </w:t>
      </w:r>
      <w:r w:rsidR="00654196">
        <w:t>the real</w:t>
      </w:r>
      <w:r w:rsidR="00157F41">
        <w:t xml:space="preserve"> VTS Operator </w:t>
      </w:r>
      <w:del w:id="158" w:author="Priem Stefaan" w:date="2025-02-13T16:21:00Z" w16du:dateUtc="2025-02-13T15:21:00Z">
        <w:r w:rsidR="00157F41" w:rsidDel="00EB56F5">
          <w:delText>position</w:delText>
        </w:r>
      </w:del>
      <w:ins w:id="159" w:author="Priem Stefaan" w:date="2025-02-13T16:21:00Z" w16du:dateUtc="2025-02-13T15:21:00Z">
        <w:r w:rsidR="00EB56F5">
          <w:t>workstation</w:t>
        </w:r>
      </w:ins>
      <w:r w:rsidR="00430F84">
        <w:t>.</w:t>
      </w:r>
      <w:r w:rsidR="00157F41">
        <w:t xml:space="preserve"> </w:t>
      </w:r>
      <w:del w:id="160" w:author="Priem Stefaan" w:date="2025-02-13T16:21:00Z" w16du:dateUtc="2025-02-13T15:21:00Z">
        <w:r w:rsidR="00EE7F70" w:rsidDel="00EB56F5">
          <w:delText>I</w:delText>
        </w:r>
        <w:r w:rsidR="00157F41" w:rsidDel="00EB56F5">
          <w:delText xml:space="preserve">n general, </w:delText>
        </w:r>
      </w:del>
      <w:ins w:id="161" w:author="Priem Stefaan" w:date="2025-02-13T16:21:00Z" w16du:dateUtc="2025-02-13T15:21:00Z">
        <w:r w:rsidR="00EB56F5">
          <w:t>T</w:t>
        </w:r>
      </w:ins>
      <w:del w:id="162" w:author="Priem Stefaan" w:date="2025-02-13T16:21:00Z" w16du:dateUtc="2025-02-13T15:21:00Z">
        <w:r w:rsidR="00157F41" w:rsidDel="00EB56F5">
          <w:delText>t</w:delText>
        </w:r>
      </w:del>
      <w:r w:rsidR="00157F41">
        <w:t xml:space="preserve">he </w:t>
      </w:r>
      <w:r w:rsidR="003D3831">
        <w:t xml:space="preserve">simulated </w:t>
      </w:r>
      <w:r w:rsidR="00157F41">
        <w:t xml:space="preserve">environment should include all </w:t>
      </w:r>
      <w:ins w:id="163" w:author="Priem Stefaan" w:date="2025-02-13T16:22:00Z" w16du:dateUtc="2025-02-13T15:22:00Z">
        <w:r w:rsidR="00033CCC">
          <w:t xml:space="preserve">necessary </w:t>
        </w:r>
      </w:ins>
      <w:r w:rsidR="00157F41">
        <w:t xml:space="preserve">equipment </w:t>
      </w:r>
      <w:del w:id="164" w:author="Priem Stefaan" w:date="2025-02-13T16:22:00Z" w16du:dateUtc="2025-02-13T15:22:00Z">
        <w:r w:rsidR="00157F41" w:rsidDel="00033CCC">
          <w:delText xml:space="preserve">that is deemed necessary and applicable </w:delText>
        </w:r>
      </w:del>
      <w:r w:rsidR="00157F41">
        <w:t xml:space="preserve">to </w:t>
      </w:r>
      <w:r w:rsidR="00942697">
        <w:t>meet to training objectives</w:t>
      </w:r>
      <w:r w:rsidR="0088203B">
        <w:t>.</w:t>
      </w:r>
      <w:r w:rsidR="00512D81">
        <w:t xml:space="preserve"> </w:t>
      </w:r>
      <w:r w:rsidR="00157F41">
        <w:t xml:space="preserve">Such </w:t>
      </w:r>
      <w:del w:id="165" w:author="Priem Stefaan" w:date="2025-02-13T16:22:00Z" w16du:dateUtc="2025-02-13T15:22:00Z">
        <w:r w:rsidR="00157F41" w:rsidDel="00033CCC">
          <w:delText>equipment may typically comprise of</w:delText>
        </w:r>
      </w:del>
      <w:ins w:id="166" w:author="Priem Stefaan" w:date="2025-02-13T16:22:00Z" w16du:dateUtc="2025-02-13T15:22:00Z">
        <w:r w:rsidR="00033CCC">
          <w:t>as</w:t>
        </w:r>
      </w:ins>
      <w:r w:rsidR="00157F41">
        <w:t xml:space="preserve"> lan</w:t>
      </w:r>
      <w:r w:rsidR="00F97160">
        <w:t>d-line telephones,</w:t>
      </w:r>
      <w:ins w:id="167" w:author="Priem Stefaan" w:date="2025-02-13T16:22:00Z" w16du:dateUtc="2025-02-13T15:22:00Z">
        <w:r w:rsidR="0010138F">
          <w:t xml:space="preserve"> decision support tools,</w:t>
        </w:r>
      </w:ins>
      <w:r w:rsidR="00F97160">
        <w:t xml:space="preserve"> VHF, traffic</w:t>
      </w:r>
      <w:r w:rsidR="00157F41">
        <w:t xml:space="preserve"> image displays, environmental, meteorological and hydrological sensors, logging and replay equipment, monitoring syste</w:t>
      </w:r>
      <w:r w:rsidR="00790766">
        <w:t>ms and electronic data systems.</w:t>
      </w:r>
    </w:p>
    <w:p w14:paraId="04251561" w14:textId="1C3E2787" w:rsidR="00157F41" w:rsidRDefault="00E1409A" w:rsidP="00F97160">
      <w:pPr>
        <w:pStyle w:val="Bullet1"/>
      </w:pPr>
      <w:r>
        <w:t>Ro</w:t>
      </w:r>
      <w:r w:rsidR="00157F41">
        <w:t xml:space="preserve">le-play is a major aspect of </w:t>
      </w:r>
      <w:r w:rsidR="00D17642">
        <w:t>simulation</w:t>
      </w:r>
      <w:r w:rsidR="00157F41">
        <w:t xml:space="preserve"> and should be undertaken by </w:t>
      </w:r>
      <w:r>
        <w:t>i</w:t>
      </w:r>
      <w:r w:rsidR="00157F41">
        <w:t xml:space="preserve">nstructors and </w:t>
      </w:r>
      <w:r w:rsidR="00027754">
        <w:t>the individual.</w:t>
      </w:r>
    </w:p>
    <w:p w14:paraId="2A1B32EF" w14:textId="207EB24F" w:rsidR="00B864E4" w:rsidRDefault="006E7064" w:rsidP="006B534C">
      <w:pPr>
        <w:pStyle w:val="Kop1"/>
      </w:pPr>
      <w:bookmarkStart w:id="168" w:name="_Toc190185488"/>
      <w:r>
        <w:t>INSTRUCTORS</w:t>
      </w:r>
      <w:bookmarkEnd w:id="168"/>
      <w:r w:rsidR="00277B79">
        <w:t xml:space="preserve"> </w:t>
      </w:r>
    </w:p>
    <w:p w14:paraId="25CBF027" w14:textId="77777777" w:rsidR="00EB5B74" w:rsidRPr="00EB5B74" w:rsidRDefault="00EB5B74" w:rsidP="00951584">
      <w:pPr>
        <w:pStyle w:val="Heading2separationline"/>
      </w:pPr>
    </w:p>
    <w:p w14:paraId="2539A6C1" w14:textId="6FE17A89" w:rsidR="00104BE3" w:rsidRDefault="007D5876" w:rsidP="00401B84">
      <w:pPr>
        <w:pStyle w:val="Plattetekst"/>
      </w:pPr>
      <w:r>
        <w:t>S</w:t>
      </w:r>
      <w:r w:rsidRPr="004D4A09">
        <w:t xml:space="preserve">imulation training </w:t>
      </w:r>
      <w:r>
        <w:t>should be</w:t>
      </w:r>
      <w:r w:rsidRPr="004D4A09">
        <w:t xml:space="preserve"> developed,</w:t>
      </w:r>
      <w:r>
        <w:t xml:space="preserve"> </w:t>
      </w:r>
      <w:r w:rsidRPr="004D4A09">
        <w:t>delivered, reviewed and updated by instructors who meet the requirements as identified in IALA G1156 Recruitment, Training and Certification of VTS Personnel.</w:t>
      </w:r>
      <w:r w:rsidR="00A142A3">
        <w:t xml:space="preserve"> The </w:t>
      </w:r>
      <w:r w:rsidR="005D22C9">
        <w:t>training organization or VTS pro</w:t>
      </w:r>
      <w:r w:rsidR="00E54156">
        <w:t>vi</w:t>
      </w:r>
      <w:r w:rsidR="005D22C9">
        <w:t xml:space="preserve">der should determine the </w:t>
      </w:r>
      <w:r w:rsidR="00A17308">
        <w:t xml:space="preserve">additional </w:t>
      </w:r>
      <w:r w:rsidR="005D22C9">
        <w:t>qualification</w:t>
      </w:r>
      <w:r w:rsidR="00350439">
        <w:t>s</w:t>
      </w:r>
      <w:r w:rsidR="005D22C9">
        <w:t xml:space="preserve"> and experience required for instructors delivering </w:t>
      </w:r>
      <w:r w:rsidR="00350439">
        <w:t>simulation training.</w:t>
      </w:r>
    </w:p>
    <w:p w14:paraId="64E6A90B" w14:textId="433D8D23" w:rsidR="00B72447" w:rsidRDefault="00117C3D" w:rsidP="00401B84">
      <w:pPr>
        <w:pStyle w:val="Plattetekst"/>
      </w:pPr>
      <w:r>
        <w:t>An instructor conducting VTS simulation training should</w:t>
      </w:r>
      <w:r w:rsidR="007D1CD4">
        <w:t xml:space="preserve"> have</w:t>
      </w:r>
    </w:p>
    <w:p w14:paraId="33705EFB" w14:textId="361A0835" w:rsidR="00117C3D" w:rsidRDefault="00403231" w:rsidP="00117C3D">
      <w:pPr>
        <w:pStyle w:val="Bullet1"/>
      </w:pPr>
      <w:r>
        <w:t>A detail</w:t>
      </w:r>
      <w:r w:rsidR="002E6526">
        <w:t>e</w:t>
      </w:r>
      <w:r>
        <w:t>d understanding of the training programme and its objectives;</w:t>
      </w:r>
    </w:p>
    <w:p w14:paraId="6231B02B" w14:textId="5BB0E186" w:rsidR="00614E25" w:rsidRDefault="00611413" w:rsidP="00117C3D">
      <w:pPr>
        <w:pStyle w:val="Bullet1"/>
      </w:pPr>
      <w:r>
        <w:t>Ability to translate training objectives into a simulation exercise;</w:t>
      </w:r>
    </w:p>
    <w:p w14:paraId="3AA74187" w14:textId="6B6036CF" w:rsidR="00A531F0" w:rsidRDefault="00D279FD" w:rsidP="00117C3D">
      <w:pPr>
        <w:pStyle w:val="Bullet1"/>
      </w:pPr>
      <w:r>
        <w:t>Practical instructional experience;</w:t>
      </w:r>
    </w:p>
    <w:p w14:paraId="3A78F30D" w14:textId="46FE87AF" w:rsidR="00DA3901" w:rsidRDefault="00AB1DAC" w:rsidP="00117C3D">
      <w:pPr>
        <w:pStyle w:val="Bullet1"/>
      </w:pPr>
      <w:r>
        <w:t>Ability to create realistic and challenging training scenarios;</w:t>
      </w:r>
    </w:p>
    <w:p w14:paraId="0D36628B" w14:textId="57100FF3" w:rsidR="00403231" w:rsidRDefault="00BE1AF4" w:rsidP="00117C3D">
      <w:pPr>
        <w:pStyle w:val="Bullet1"/>
      </w:pPr>
      <w:r>
        <w:t>K</w:t>
      </w:r>
      <w:r w:rsidR="007D1CD4">
        <w:t xml:space="preserve">nowledge </w:t>
      </w:r>
      <w:r w:rsidR="00CD7CC7">
        <w:t>of</w:t>
      </w:r>
      <w:r w:rsidR="007D1CD4">
        <w:t xml:space="preserve"> the technical capabilities</w:t>
      </w:r>
      <w:r w:rsidR="00A531F0">
        <w:t xml:space="preserve"> and</w:t>
      </w:r>
      <w:r w:rsidR="00CD7CC7">
        <w:t xml:space="preserve"> </w:t>
      </w:r>
      <w:r w:rsidR="00A531F0">
        <w:t xml:space="preserve">limitations </w:t>
      </w:r>
      <w:r w:rsidR="00BD598E">
        <w:t xml:space="preserve">of the simulator </w:t>
      </w:r>
      <w:r w:rsidR="007F447D">
        <w:t>to be comfortable with the tool</w:t>
      </w:r>
      <w:r w:rsidR="001A3A64">
        <w:t xml:space="preserve"> or technique</w:t>
      </w:r>
      <w:r w:rsidR="00A531F0">
        <w:t>;</w:t>
      </w:r>
    </w:p>
    <w:p w14:paraId="6177CB49" w14:textId="2CE3639E" w:rsidR="009C240E" w:rsidRDefault="009C240E" w:rsidP="00117C3D">
      <w:pPr>
        <w:pStyle w:val="Bullet1"/>
      </w:pPr>
      <w:r>
        <w:t>Skills in identifying and resolving te</w:t>
      </w:r>
      <w:r w:rsidR="00007D75">
        <w:t>chnical issues within the simulation environment;</w:t>
      </w:r>
    </w:p>
    <w:p w14:paraId="6AB28B4F" w14:textId="2C34E93F" w:rsidR="00972D8B" w:rsidRDefault="00972D8B" w:rsidP="00117C3D">
      <w:pPr>
        <w:pStyle w:val="Bullet1"/>
      </w:pPr>
      <w:r>
        <w:t>Capacity to adapt to changing circumstances and unexpected situations;</w:t>
      </w:r>
    </w:p>
    <w:p w14:paraId="06CD489C" w14:textId="2C5B9F40" w:rsidR="00AD340B" w:rsidRDefault="00A7238E" w:rsidP="000E7A3C">
      <w:pPr>
        <w:pStyle w:val="Bullet1"/>
      </w:pPr>
      <w:r>
        <w:t>knowl</w:t>
      </w:r>
      <w:r w:rsidR="0012485E">
        <w:t xml:space="preserve">edge of, </w:t>
      </w:r>
      <w:r w:rsidR="009315BB">
        <w:t xml:space="preserve">or </w:t>
      </w:r>
      <w:r w:rsidR="0012485E">
        <w:t xml:space="preserve">experience in the </w:t>
      </w:r>
      <w:del w:id="169" w:author="Priem Stefaan" w:date="2025-02-13T16:23:00Z" w16du:dateUtc="2025-02-13T15:23:00Z">
        <w:r w:rsidR="0012485E" w:rsidDel="00E85247">
          <w:delText xml:space="preserve">delivery </w:delText>
        </w:r>
      </w:del>
      <w:ins w:id="170" w:author="Priem Stefaan" w:date="2025-02-13T16:23:00Z" w16du:dateUtc="2025-02-13T15:23:00Z">
        <w:r w:rsidR="00E85247">
          <w:t>provision</w:t>
        </w:r>
        <w:r w:rsidR="00E85247">
          <w:t xml:space="preserve"> </w:t>
        </w:r>
      </w:ins>
      <w:r w:rsidR="0012485E">
        <w:t>of VTS</w:t>
      </w:r>
      <w:r w:rsidR="00BA48DB">
        <w:t>;</w:t>
      </w:r>
    </w:p>
    <w:p w14:paraId="245FF7ED" w14:textId="7EB87E2C" w:rsidR="00BA48DB" w:rsidRDefault="0067752B" w:rsidP="00117C3D">
      <w:pPr>
        <w:pStyle w:val="Bullet1"/>
      </w:pPr>
      <w:r>
        <w:t>Skills to carry out briefings and debriefing</w:t>
      </w:r>
      <w:r w:rsidR="00AD340B">
        <w:t>s;</w:t>
      </w:r>
    </w:p>
    <w:p w14:paraId="58516BE5" w14:textId="462B681A" w:rsidR="000E7A3C" w:rsidRDefault="000E7A3C" w:rsidP="00117C3D">
      <w:pPr>
        <w:pStyle w:val="Bullet1"/>
      </w:pPr>
      <w:r>
        <w:lastRenderedPageBreak/>
        <w:t>Skills to analyse performance and coa</w:t>
      </w:r>
      <w:r w:rsidR="00823CBA">
        <w:t xml:space="preserve">ch participants to </w:t>
      </w:r>
      <w:r w:rsidR="004D4C20">
        <w:t xml:space="preserve">enhance </w:t>
      </w:r>
      <w:r w:rsidR="00823CBA">
        <w:t>perform</w:t>
      </w:r>
      <w:r w:rsidR="004D4C20">
        <w:t>ance.</w:t>
      </w:r>
    </w:p>
    <w:p w14:paraId="33660A01" w14:textId="72EE4BE5" w:rsidR="005735D5" w:rsidRDefault="005735D5" w:rsidP="00117C3D">
      <w:pPr>
        <w:pStyle w:val="Bullet1"/>
      </w:pPr>
      <w:r w:rsidRPr="00A86433">
        <w:t>skills to collaborate other team members to ensure the simulation meets the learning outcomes</w:t>
      </w:r>
    </w:p>
    <w:p w14:paraId="378ED624" w14:textId="693B2DAE" w:rsidR="00823CBA" w:rsidDel="00E85247" w:rsidRDefault="00823CBA" w:rsidP="00951584">
      <w:pPr>
        <w:pStyle w:val="Bullet1"/>
        <w:rPr>
          <w:del w:id="171" w:author="Priem Stefaan" w:date="2025-02-13T16:23:00Z" w16du:dateUtc="2025-02-13T15:23:00Z"/>
        </w:rPr>
      </w:pPr>
      <w:del w:id="172" w:author="Priem Stefaan" w:date="2025-02-13T16:23:00Z" w16du:dateUtc="2025-02-13T15:23:00Z">
        <w:r w:rsidDel="00E85247">
          <w:delText xml:space="preserve">… </w:delText>
        </w:r>
        <w:r w:rsidRPr="00BA35AF" w:rsidDel="00E85247">
          <w:rPr>
            <w:highlight w:val="yellow"/>
          </w:rPr>
          <w:delText>other</w:delText>
        </w:r>
      </w:del>
    </w:p>
    <w:p w14:paraId="62EC825B" w14:textId="4579E332" w:rsidR="00C96DF2" w:rsidRPr="000F1678" w:rsidRDefault="00DE1B4E" w:rsidP="00A36ECC">
      <w:pPr>
        <w:pStyle w:val="Plattetekst"/>
        <w:jc w:val="left"/>
        <w:rPr>
          <w:lang w:val="en-AU"/>
        </w:rPr>
      </w:pPr>
      <w:r>
        <w:t xml:space="preserve">If </w:t>
      </w:r>
      <w:r w:rsidR="00DF66B0">
        <w:t>more than one</w:t>
      </w:r>
      <w:r>
        <w:t xml:space="preserve"> instructor </w:t>
      </w:r>
      <w:r w:rsidR="00062F25">
        <w:t>conduct</w:t>
      </w:r>
      <w:r w:rsidR="0074017D">
        <w:t>s</w:t>
      </w:r>
      <w:r w:rsidR="007B4137">
        <w:t xml:space="preserve"> a simulation exercise</w:t>
      </w:r>
      <w:del w:id="173" w:author="Priem Stefaan" w:date="2025-02-13T16:24:00Z" w16du:dateUtc="2025-02-13T15:24:00Z">
        <w:r w:rsidR="007B4137" w:rsidDel="00EE0C0C">
          <w:delText>/training</w:delText>
        </w:r>
      </w:del>
      <w:r w:rsidR="00771461">
        <w:t xml:space="preserve"> the d</w:t>
      </w:r>
      <w:r w:rsidR="008602F8">
        <w:t xml:space="preserve">ifferent roles (communication, assessment, </w:t>
      </w:r>
      <w:r w:rsidR="00A86433">
        <w:t>conduct the exercise, technical, …)</w:t>
      </w:r>
      <w:r w:rsidR="00771461">
        <w:t xml:space="preserve"> should be clear to avoid </w:t>
      </w:r>
      <w:r w:rsidR="00A86433">
        <w:br/>
      </w:r>
      <w:r w:rsidR="00A86433">
        <w:br/>
      </w:r>
    </w:p>
    <w:p w14:paraId="6077353E" w14:textId="07A0A84F" w:rsidR="004E5E0B" w:rsidRDefault="003C73C0" w:rsidP="004E5E0B">
      <w:pPr>
        <w:pStyle w:val="Kop1"/>
      </w:pPr>
      <w:bookmarkStart w:id="174" w:name="_Ref460407340"/>
      <w:bookmarkStart w:id="175" w:name="_Toc190185489"/>
      <w:r>
        <w:t xml:space="preserve">DEVELOPMENT OF </w:t>
      </w:r>
      <w:r w:rsidR="004E5E0B">
        <w:t>SIMULATION EXERCISES</w:t>
      </w:r>
      <w:bookmarkEnd w:id="174"/>
      <w:bookmarkEnd w:id="175"/>
    </w:p>
    <w:p w14:paraId="6D221818" w14:textId="77777777" w:rsidR="004E5E0B" w:rsidRPr="004E5E0B" w:rsidRDefault="004E5E0B" w:rsidP="004E5E0B">
      <w:pPr>
        <w:pStyle w:val="Heading1separatationline"/>
      </w:pPr>
    </w:p>
    <w:p w14:paraId="3CDAF2F9" w14:textId="3EF9EFC8" w:rsidR="005F51BD" w:rsidRDefault="005742BD" w:rsidP="008662E5">
      <w:pPr>
        <w:pStyle w:val="Plattetekst"/>
      </w:pPr>
      <w:r>
        <w:t xml:space="preserve">Simulation </w:t>
      </w:r>
      <w:r w:rsidR="00104761">
        <w:t xml:space="preserve">could be identified </w:t>
      </w:r>
      <w:r w:rsidR="00EB2B25">
        <w:t>to be the most appropriate type of training for the purposes mentioned in chapter 4</w:t>
      </w:r>
      <w:r w:rsidR="0090680C">
        <w:t>. For each of these purposes (</w:t>
      </w:r>
      <w:r w:rsidR="005A1210">
        <w:t xml:space="preserve">e.g. </w:t>
      </w:r>
      <w:r w:rsidR="0090680C">
        <w:t xml:space="preserve">IALA VTS model courses, </w:t>
      </w:r>
      <w:r w:rsidR="008E5780">
        <w:t xml:space="preserve">G1156 revalidation process, </w:t>
      </w:r>
      <w:r w:rsidR="005A1210">
        <w:t xml:space="preserve">recruitment process, incident/near miss debriefings, …) </w:t>
      </w:r>
      <w:r w:rsidR="007130BF">
        <w:t>objectives</w:t>
      </w:r>
      <w:r w:rsidR="008B479B">
        <w:t xml:space="preserve"> will</w:t>
      </w:r>
      <w:r w:rsidR="007130BF">
        <w:t xml:space="preserve"> have been identified</w:t>
      </w:r>
      <w:r w:rsidR="005F51BD">
        <w:t xml:space="preserve">. </w:t>
      </w:r>
      <w:r w:rsidR="005F51BD" w:rsidRPr="00B66477">
        <w:t>These objectives should ensure students obtain the minimum levels of competence set out</w:t>
      </w:r>
      <w:ins w:id="176" w:author="Priem Stefaan" w:date="2025-01-16T19:47:00Z" w16du:dateUtc="2025-01-16T18:47:00Z">
        <w:r w:rsidR="00087B32">
          <w:t>.</w:t>
        </w:r>
      </w:ins>
      <w:r w:rsidR="005F51BD" w:rsidRPr="00B66477">
        <w:t xml:space="preserve">. While various teaching methods can be used to meet these competence levels, certain skills and knowledge are best developed through simulation </w:t>
      </w:r>
      <w:r w:rsidR="005F51BD">
        <w:t>exercises</w:t>
      </w:r>
      <w:r w:rsidR="005F51BD" w:rsidRPr="00B66477">
        <w:t>.</w:t>
      </w:r>
    </w:p>
    <w:p w14:paraId="1608AD24" w14:textId="65D13D8D" w:rsidR="00834665" w:rsidRDefault="00087B32" w:rsidP="008662E5">
      <w:pPr>
        <w:pStyle w:val="Plattetekst"/>
      </w:pPr>
      <w:r>
        <w:t xml:space="preserve">Once </w:t>
      </w:r>
      <w:r w:rsidR="007130BF">
        <w:t xml:space="preserve">simulation is agreed to be the most </w:t>
      </w:r>
      <w:r>
        <w:t>suitable</w:t>
      </w:r>
      <w:r w:rsidR="007130BF">
        <w:t xml:space="preserve"> </w:t>
      </w:r>
      <w:r w:rsidR="00E94E2E">
        <w:t xml:space="preserve">the development of </w:t>
      </w:r>
      <w:r w:rsidR="00655EC1">
        <w:t>exercises</w:t>
      </w:r>
      <w:r w:rsidR="00540465">
        <w:t xml:space="preserve"> will start. </w:t>
      </w:r>
      <w:r w:rsidR="00834665">
        <w:t>The process of the development of simulation exercises is shown in Figure 1.</w:t>
      </w:r>
      <w:r w:rsidR="00B5356A">
        <w:t xml:space="preserve"> Each step</w:t>
      </w:r>
      <w:r w:rsidR="00556712">
        <w:t xml:space="preserve"> requires time</w:t>
      </w:r>
      <w:r w:rsidR="003F4004">
        <w:t xml:space="preserve"> and a structured approach from</w:t>
      </w:r>
      <w:r w:rsidR="00B5356A">
        <w:t xml:space="preserve"> the training staff</w:t>
      </w:r>
      <w:r w:rsidR="003F4004">
        <w:t>.</w:t>
      </w:r>
    </w:p>
    <w:p w14:paraId="0D7E76DD" w14:textId="687BCF78" w:rsidR="008662E5" w:rsidRDefault="008662E5" w:rsidP="008662E5">
      <w:pPr>
        <w:pStyle w:val="Plattetekst"/>
      </w:pPr>
    </w:p>
    <w:p w14:paraId="34D5427F" w14:textId="684B8598" w:rsidR="00C220C5" w:rsidRDefault="005D147A" w:rsidP="004C50BC">
      <w:pPr>
        <w:pStyle w:val="Plattetekst"/>
      </w:pPr>
      <w:r>
        <w:t>OR</w:t>
      </w:r>
    </w:p>
    <w:p w14:paraId="71491977" w14:textId="77777777" w:rsidR="005D147A" w:rsidRDefault="005D147A" w:rsidP="005D147A">
      <w:pPr>
        <w:pStyle w:val="Plattetekst"/>
      </w:pPr>
      <w:r w:rsidRPr="005D147A">
        <w:rPr>
          <w:highlight w:val="yellow"/>
        </w:rPr>
        <w:t>Simulation is often the most effective way to develop the skills and knowledge required to meet the required competence levels and training objectives. Once it’s determined that simulation is the most appropriate type of training, a structured process is followed to develop the simulation exercises as shown in Figure 1.</w:t>
      </w:r>
    </w:p>
    <w:p w14:paraId="699BC581" w14:textId="77777777" w:rsidR="005D147A" w:rsidRDefault="005D147A" w:rsidP="004C50BC">
      <w:pPr>
        <w:pStyle w:val="Plattetekst"/>
      </w:pPr>
    </w:p>
    <w:p w14:paraId="01D3D95F" w14:textId="1906AE5E" w:rsidR="00993765" w:rsidRDefault="00CF1895" w:rsidP="004C50BC">
      <w:pPr>
        <w:pStyle w:val="Plattetekst"/>
      </w:pPr>
      <w:r>
        <w:rPr>
          <w:noProof/>
        </w:rPr>
        <mc:AlternateContent>
          <mc:Choice Requires="wps">
            <w:drawing>
              <wp:anchor distT="0" distB="0" distL="114300" distR="114300" simplePos="0" relativeHeight="251659264" behindDoc="0" locked="0" layoutInCell="1" allowOverlap="1" wp14:anchorId="6834A078" wp14:editId="1463F862">
                <wp:simplePos x="0" y="0"/>
                <wp:positionH relativeFrom="column">
                  <wp:posOffset>8</wp:posOffset>
                </wp:positionH>
                <wp:positionV relativeFrom="paragraph">
                  <wp:posOffset>247484</wp:posOffset>
                </wp:positionV>
                <wp:extent cx="1682115" cy="397823"/>
                <wp:effectExtent l="0" t="0" r="13335" b="21590"/>
                <wp:wrapNone/>
                <wp:docPr id="92692956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2115" cy="397823"/>
                        </a:xfrm>
                        <a:prstGeom prst="rect">
                          <a:avLst/>
                        </a:prstGeom>
                        <a:solidFill>
                          <a:srgbClr val="FFFFFF"/>
                        </a:solidFill>
                        <a:ln w="9525">
                          <a:solidFill>
                            <a:schemeClr val="bg1">
                              <a:lumMod val="75000"/>
                            </a:schemeClr>
                          </a:solidFill>
                          <a:miter lim="800000"/>
                          <a:headEnd/>
                          <a:tailEnd/>
                        </a:ln>
                      </wps:spPr>
                      <wps:txbx>
                        <w:txbxContent>
                          <w:p w14:paraId="5FFB1FEB" w14:textId="752CE788" w:rsidR="00405F08" w:rsidRPr="006777C0" w:rsidRDefault="006777C0" w:rsidP="00405F08">
                            <w:pPr>
                              <w:pStyle w:val="Normaalweb"/>
                              <w:kinsoku w:val="0"/>
                              <w:overflowPunct w:val="0"/>
                              <w:textAlignment w:val="baseline"/>
                              <w:rPr>
                                <w:color w:val="A6A6A6" w:themeColor="background1" w:themeShade="A6"/>
                                <w:sz w:val="24"/>
                                <w:lang w:val="nl-BE"/>
                              </w:rPr>
                            </w:pPr>
                            <w:r>
                              <w:rPr>
                                <w:rFonts w:asciiTheme="minorHAnsi" w:hAnsi="Calibri" w:cstheme="minorBidi"/>
                                <w:color w:val="A6A6A6" w:themeColor="background1" w:themeShade="A6"/>
                                <w:kern w:val="24"/>
                                <w:sz w:val="20"/>
                                <w:szCs w:val="20"/>
                                <w:lang w:val="nl-BE"/>
                              </w:rPr>
                              <w:t>MODEL COURSE</w:t>
                            </w:r>
                            <w:r w:rsidR="00CF1895">
                              <w:rPr>
                                <w:rFonts w:asciiTheme="minorHAnsi" w:hAnsi="Calibri" w:cstheme="minorBidi"/>
                                <w:color w:val="A6A6A6" w:themeColor="background1" w:themeShade="A6"/>
                                <w:kern w:val="24"/>
                                <w:sz w:val="20"/>
                                <w:szCs w:val="20"/>
                                <w:lang w:val="nl-BE"/>
                              </w:rPr>
                              <w:t>/TRAINING NEED</w:t>
                            </w:r>
                            <w:del w:id="177" w:author="Priem Stefaan" w:date="2025-01-10T16:38:00Z" w16du:dateUtc="2025-01-10T15:38:00Z">
                              <w:r w:rsidR="003C1D0E" w:rsidDel="00CF1895">
                                <w:rPr>
                                  <w:rFonts w:asciiTheme="minorHAnsi" w:hAnsi="Calibri" w:cstheme="minorBidi"/>
                                  <w:color w:val="A6A6A6" w:themeColor="background1" w:themeShade="A6"/>
                                  <w:kern w:val="24"/>
                                  <w:sz w:val="20"/>
                                  <w:szCs w:val="20"/>
                                  <w:lang w:val="nl-BE"/>
                                </w:rPr>
                                <w:delText xml:space="preserve"> </w:delText>
                              </w:r>
                            </w:del>
                            <w:r w:rsidR="003C1D0E">
                              <w:rPr>
                                <w:rFonts w:asciiTheme="minorHAnsi" w:hAnsi="Calibri" w:cstheme="minorBidi"/>
                                <w:color w:val="A6A6A6" w:themeColor="background1" w:themeShade="A6"/>
                                <w:kern w:val="24"/>
                                <w:sz w:val="20"/>
                                <w:szCs w:val="20"/>
                                <w:lang w:val="nl-BE"/>
                              </w:rPr>
                              <w:br/>
                            </w:r>
                          </w:p>
                        </w:txbxContent>
                      </wps:txbx>
                      <wps:bodyPr vert="horz" wrap="square" lIns="91440" tIns="45720" rIns="91440" bIns="45720" numCol="1" anchor="t" anchorCtr="0" compatLnSpc="1">
                        <a:prstTxWarp prst="textNoShape">
                          <a:avLst/>
                        </a:prstTxWarp>
                        <a:noAutofit/>
                      </wps:bodyPr>
                    </wps:wsp>
                  </a:graphicData>
                </a:graphic>
                <wp14:sizeRelV relativeFrom="margin">
                  <wp14:pctHeight>0</wp14:pctHeight>
                </wp14:sizeRelV>
              </wp:anchor>
            </w:drawing>
          </mc:Choice>
          <mc:Fallback>
            <w:pict>
              <v:shapetype w14:anchorId="6834A078" id="_x0000_t202" coordsize="21600,21600" o:spt="202" path="m,l,21600r21600,l21600,xe">
                <v:stroke joinstyle="miter"/>
                <v:path gradientshapeok="t" o:connecttype="rect"/>
              </v:shapetype>
              <v:shape id="Text Box 20" o:spid="_x0000_s1026" type="#_x0000_t202" style="position:absolute;left:0;text-align:left;margin-left:0;margin-top:19.5pt;width:132.45pt;height:31.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" strokecolor="#bfbfbf [2412]">
                <v:textbox>
                  <w:txbxContent>
                    <w:p w14:paraId="5FFB1FEB" w14:textId="752CE788" w:rsidR="00405F08" w:rsidRPr="006777C0" w:rsidRDefault="006777C0" w:rsidP="00405F08">
                      <w:pPr>
                        <w:pStyle w:val="Normaalweb"/>
                        <w:kinsoku w:val="0"/>
                        <w:overflowPunct w:val="0"/>
                        <w:textAlignment w:val="baseline"/>
                        <w:rPr>
                          <w:color w:val="A6A6A6" w:themeColor="background1" w:themeShade="A6"/>
                          <w:sz w:val="24"/>
                          <w:lang w:val="nl-BE"/>
                        </w:rPr>
                      </w:pPr>
                      <w:r>
                        <w:rPr>
                          <w:rFonts w:asciiTheme="minorHAnsi" w:hAnsi="Calibri" w:cstheme="minorBidi"/>
                          <w:color w:val="A6A6A6" w:themeColor="background1" w:themeShade="A6"/>
                          <w:kern w:val="24"/>
                          <w:sz w:val="20"/>
                          <w:szCs w:val="20"/>
                          <w:lang w:val="nl-BE"/>
                        </w:rPr>
                        <w:t>MODEL COURSE</w:t>
                      </w:r>
                      <w:r w:rsidR="00CF1895">
                        <w:rPr>
                          <w:rFonts w:asciiTheme="minorHAnsi" w:hAnsi="Calibri" w:cstheme="minorBidi"/>
                          <w:color w:val="A6A6A6" w:themeColor="background1" w:themeShade="A6"/>
                          <w:kern w:val="24"/>
                          <w:sz w:val="20"/>
                          <w:szCs w:val="20"/>
                          <w:lang w:val="nl-BE"/>
                        </w:rPr>
                        <w:t>/TRAINING NEED</w:t>
                      </w:r>
                      <w:del w:id="178" w:author="Priem Stefaan" w:date="2025-01-10T16:38:00Z" w16du:dateUtc="2025-01-10T15:38:00Z">
                        <w:r w:rsidR="003C1D0E" w:rsidDel="00CF1895">
                          <w:rPr>
                            <w:rFonts w:asciiTheme="minorHAnsi" w:hAnsi="Calibri" w:cstheme="minorBidi"/>
                            <w:color w:val="A6A6A6" w:themeColor="background1" w:themeShade="A6"/>
                            <w:kern w:val="24"/>
                            <w:sz w:val="20"/>
                            <w:szCs w:val="20"/>
                            <w:lang w:val="nl-BE"/>
                          </w:rPr>
                          <w:delText xml:space="preserve"> </w:delText>
                        </w:r>
                      </w:del>
                      <w:r w:rsidR="003C1D0E">
                        <w:rPr>
                          <w:rFonts w:asciiTheme="minorHAnsi" w:hAnsi="Calibri" w:cstheme="minorBidi"/>
                          <w:color w:val="A6A6A6" w:themeColor="background1" w:themeShade="A6"/>
                          <w:kern w:val="24"/>
                          <w:sz w:val="20"/>
                          <w:szCs w:val="20"/>
                          <w:lang w:val="nl-BE"/>
                        </w:rPr>
                        <w:br/>
                      </w:r>
                    </w:p>
                  </w:txbxContent>
                </v:textbox>
              </v:shape>
            </w:pict>
          </mc:Fallback>
        </mc:AlternateContent>
      </w:r>
    </w:p>
    <w:p w14:paraId="3283892C" w14:textId="1CDB02CA" w:rsidR="001055DD" w:rsidRDefault="00E2403B" w:rsidP="004C50BC">
      <w:pPr>
        <w:pStyle w:val="Plattetekst"/>
      </w:pPr>
      <w:r>
        <w:rPr>
          <w:noProof/>
        </w:rPr>
        <mc:AlternateContent>
          <mc:Choice Requires="wps">
            <w:drawing>
              <wp:anchor distT="0" distB="0" distL="114300" distR="114300" simplePos="0" relativeHeight="251667456" behindDoc="0" locked="0" layoutInCell="1" allowOverlap="1" wp14:anchorId="575F3713" wp14:editId="387F8295">
                <wp:simplePos x="0" y="0"/>
                <wp:positionH relativeFrom="column">
                  <wp:posOffset>1684655</wp:posOffset>
                </wp:positionH>
                <wp:positionV relativeFrom="paragraph">
                  <wp:posOffset>114300</wp:posOffset>
                </wp:positionV>
                <wp:extent cx="736600" cy="209550"/>
                <wp:effectExtent l="0" t="0" r="82550" b="76200"/>
                <wp:wrapNone/>
                <wp:docPr id="785976390" name="Straight Arrow Connector 32"/>
                <wp:cNvGraphicFramePr/>
                <a:graphic xmlns:a="http://schemas.openxmlformats.org/drawingml/2006/main">
                  <a:graphicData uri="http://schemas.microsoft.com/office/word/2010/wordprocessingShape">
                    <wps:wsp>
                      <wps:cNvCnPr/>
                      <wps:spPr>
                        <a:xfrm>
                          <a:off x="0" y="0"/>
                          <a:ext cx="736600" cy="209550"/>
                        </a:xfrm>
                        <a:prstGeom prst="straightConnector1">
                          <a:avLst/>
                        </a:prstGeom>
                        <a:noFill/>
                        <a:ln w="12700" cap="flat" cmpd="sng" algn="ctr">
                          <a:solidFill>
                            <a:schemeClr val="bg1">
                              <a:lumMod val="75000"/>
                            </a:scheme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591C6B7A" id="_x0000_t32" coordsize="21600,21600" o:spt="32" o:oned="t" path="m,l21600,21600e" filled="f">
                <v:path arrowok="t" fillok="f" o:connecttype="none"/>
                <o:lock v:ext="edit" shapetype="t"/>
              </v:shapetype>
              <v:shape id="Straight Arrow Connector 32" o:spid="_x0000_s1026" type="#_x0000_t32" style="position:absolute;margin-left:132.65pt;margin-top:9pt;width:58pt;height:1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" strokecolor="#bfbfbf [2412]" strokeweight="1pt">
                <v:stroke endarrow="block"/>
              </v:shape>
            </w:pict>
          </mc:Fallback>
        </mc:AlternateContent>
      </w:r>
      <w:r w:rsidR="00405F08">
        <w:rPr>
          <w:noProof/>
        </w:rPr>
        <mc:AlternateContent>
          <mc:Choice Requires="wps">
            <w:drawing>
              <wp:anchor distT="0" distB="0" distL="114300" distR="114300" simplePos="0" relativeHeight="251665408" behindDoc="0" locked="0" layoutInCell="1" allowOverlap="1" wp14:anchorId="6E76D7F6" wp14:editId="0B80D680">
                <wp:simplePos x="0" y="0"/>
                <wp:positionH relativeFrom="column">
                  <wp:posOffset>2046605</wp:posOffset>
                </wp:positionH>
                <wp:positionV relativeFrom="paragraph">
                  <wp:posOffset>400050</wp:posOffset>
                </wp:positionV>
                <wp:extent cx="374650" cy="252095"/>
                <wp:effectExtent l="38100" t="0" r="25400" b="52705"/>
                <wp:wrapNone/>
                <wp:docPr id="871926816" name="Straight Arrow Connector 32"/>
                <wp:cNvGraphicFramePr/>
                <a:graphic xmlns:a="http://schemas.openxmlformats.org/drawingml/2006/main">
                  <a:graphicData uri="http://schemas.microsoft.com/office/word/2010/wordprocessingShape">
                    <wps:wsp>
                      <wps:cNvCnPr/>
                      <wps:spPr>
                        <a:xfrm flipH="1">
                          <a:off x="0" y="0"/>
                          <a:ext cx="374650" cy="252095"/>
                        </a:xfrm>
                        <a:prstGeom prst="straightConnector1">
                          <a:avLst/>
                        </a:prstGeom>
                        <a:noFill/>
                        <a:ln w="12700" cap="flat" cmpd="sng" algn="ctr">
                          <a:solidFill>
                            <a:schemeClr val="bg1">
                              <a:lumMod val="75000"/>
                            </a:scheme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4987AEA" id="Straight Arrow Connector 32" o:spid="_x0000_s1026" type="#_x0000_t32" style="position:absolute;margin-left:161.15pt;margin-top:31.5pt;width:29.5pt;height:19.8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" strokecolor="#bfbfbf [2412]" strokeweight="1pt">
                <v:stroke endarrow="block"/>
              </v:shape>
            </w:pict>
          </mc:Fallback>
        </mc:AlternateContent>
      </w:r>
      <w:r w:rsidR="00405F08" w:rsidRPr="00E57E60">
        <w:rPr>
          <w:noProof/>
          <w:lang w:val="fr-FR" w:eastAsia="fr-FR"/>
        </w:rPr>
        <mc:AlternateContent>
          <mc:Choice Requires="wpg">
            <w:drawing>
              <wp:inline distT="0" distB="0" distL="0" distR="0" wp14:anchorId="188C4815" wp14:editId="70C6E66D">
                <wp:extent cx="4958188" cy="4267200"/>
                <wp:effectExtent l="0" t="0" r="0" b="19050"/>
                <wp:docPr id="538719039" name="Group 1"/>
                <wp:cNvGraphicFramePr/>
                <a:graphic xmlns:a="http://schemas.openxmlformats.org/drawingml/2006/main">
                  <a:graphicData uri="http://schemas.microsoft.com/office/word/2010/wordprocessingGroup">
                    <wpg:wgp>
                      <wpg:cNvGrpSpPr/>
                      <wpg:grpSpPr>
                        <a:xfrm>
                          <a:off x="0" y="0"/>
                          <a:ext cx="4958188" cy="4267200"/>
                          <a:chOff x="0" y="0"/>
                          <a:chExt cx="4958188" cy="3812611"/>
                        </a:xfrm>
                      </wpg:grpSpPr>
                      <wps:wsp>
                        <wps:cNvPr id="1927230750" name="Text Box 20"/>
                        <wps:cNvSpPr txBox="1">
                          <a:spLocks noChangeArrowheads="1"/>
                        </wps:cNvSpPr>
                        <wps:spPr bwMode="auto">
                          <a:xfrm>
                            <a:off x="0" y="0"/>
                            <a:ext cx="1682729" cy="240911"/>
                          </a:xfrm>
                          <a:prstGeom prst="rect">
                            <a:avLst/>
                          </a:prstGeom>
                          <a:solidFill>
                            <a:srgbClr val="FFFFFF"/>
                          </a:solidFill>
                          <a:ln w="9525">
                            <a:solidFill>
                              <a:srgbClr val="000000"/>
                            </a:solidFill>
                            <a:miter lim="800000"/>
                            <a:headEnd/>
                            <a:tailEnd/>
                          </a:ln>
                        </wps:spPr>
                        <wps:txbx>
                          <w:txbxContent>
                            <w:p w14:paraId="2B0EEB6A" w14:textId="77777777" w:rsidR="00405F08" w:rsidRDefault="00405F08" w:rsidP="00405F08">
                              <w:pPr>
                                <w:pStyle w:val="Normaalweb"/>
                                <w:kinsoku w:val="0"/>
                                <w:overflowPunct w:val="0"/>
                                <w:textAlignment w:val="baseline"/>
                                <w:rPr>
                                  <w:sz w:val="24"/>
                                </w:rPr>
                              </w:pPr>
                              <w:r>
                                <w:rPr>
                                  <w:rFonts w:asciiTheme="minorHAnsi" w:hAnsi="Calibri" w:cstheme="minorBidi"/>
                                  <w:color w:val="000000" w:themeColor="text1"/>
                                  <w:kern w:val="24"/>
                                  <w:sz w:val="20"/>
                                  <w:szCs w:val="20"/>
                                </w:rPr>
                                <w:t>TRAINING OBJECTIVES</w:t>
                              </w:r>
                            </w:p>
                          </w:txbxContent>
                        </wps:txbx>
                        <wps:bodyPr vert="horz" wrap="square" lIns="91440" tIns="45720" rIns="91440" bIns="45720" numCol="1" anchor="t" anchorCtr="0" compatLnSpc="1">
                          <a:prstTxWarp prst="textNoShape">
                            <a:avLst/>
                          </a:prstTxWarp>
                        </wps:bodyPr>
                      </wps:wsp>
                      <wps:wsp>
                        <wps:cNvPr id="1523214080" name="Text Box 17"/>
                        <wps:cNvSpPr txBox="1">
                          <a:spLocks noChangeArrowheads="1"/>
                        </wps:cNvSpPr>
                        <wps:spPr bwMode="auto">
                          <a:xfrm>
                            <a:off x="1419986" y="583052"/>
                            <a:ext cx="1248385" cy="230118"/>
                          </a:xfrm>
                          <a:prstGeom prst="rect">
                            <a:avLst/>
                          </a:prstGeom>
                          <a:solidFill>
                            <a:srgbClr val="FFFFFF"/>
                          </a:solidFill>
                          <a:ln w="9525">
                            <a:solidFill>
                              <a:srgbClr val="000000"/>
                            </a:solidFill>
                            <a:miter lim="800000"/>
                            <a:headEnd/>
                            <a:tailEnd/>
                          </a:ln>
                        </wps:spPr>
                        <wps:txbx>
                          <w:txbxContent>
                            <w:p w14:paraId="766A0AEF" w14:textId="77777777" w:rsidR="00405F08" w:rsidRDefault="00405F08" w:rsidP="00405F08">
                              <w:pPr>
                                <w:pStyle w:val="Normaalweb"/>
                                <w:kinsoku w:val="0"/>
                                <w:overflowPunct w:val="0"/>
                                <w:textAlignment w:val="baseline"/>
                                <w:rPr>
                                  <w:sz w:val="24"/>
                                </w:rPr>
                              </w:pPr>
                              <w:r>
                                <w:rPr>
                                  <w:rFonts w:asciiTheme="minorHAnsi" w:hAnsi="Calibri" w:cstheme="minorBidi"/>
                                  <w:color w:val="000000" w:themeColor="text1"/>
                                  <w:kern w:val="24"/>
                                  <w:sz w:val="20"/>
                                  <w:szCs w:val="20"/>
                                </w:rPr>
                                <w:t>PLANNING</w:t>
                              </w:r>
                            </w:p>
                          </w:txbxContent>
                        </wps:txbx>
                        <wps:bodyPr vert="horz" wrap="square" lIns="91440" tIns="45720" rIns="91440" bIns="45720" numCol="1" anchor="t" anchorCtr="0" compatLnSpc="1">
                          <a:prstTxWarp prst="textNoShape">
                            <a:avLst/>
                          </a:prstTxWarp>
                        </wps:bodyPr>
                      </wps:wsp>
                      <wps:wsp>
                        <wps:cNvPr id="2022440710" name="Text Box 16"/>
                        <wps:cNvSpPr txBox="1">
                          <a:spLocks noChangeArrowheads="1"/>
                        </wps:cNvSpPr>
                        <wps:spPr bwMode="auto">
                          <a:xfrm>
                            <a:off x="1419986" y="1124032"/>
                            <a:ext cx="1248385" cy="239559"/>
                          </a:xfrm>
                          <a:prstGeom prst="rect">
                            <a:avLst/>
                          </a:prstGeom>
                          <a:solidFill>
                            <a:srgbClr val="FFFFFF"/>
                          </a:solidFill>
                          <a:ln w="9525">
                            <a:solidFill>
                              <a:srgbClr val="000000"/>
                            </a:solidFill>
                            <a:miter lim="800000"/>
                            <a:headEnd/>
                            <a:tailEnd/>
                          </a:ln>
                        </wps:spPr>
                        <wps:txbx>
                          <w:txbxContent>
                            <w:p w14:paraId="5D327353" w14:textId="77777777" w:rsidR="00405F08" w:rsidRDefault="00405F08" w:rsidP="00405F08">
                              <w:pPr>
                                <w:pStyle w:val="Normaalweb"/>
                                <w:kinsoku w:val="0"/>
                                <w:overflowPunct w:val="0"/>
                                <w:textAlignment w:val="baseline"/>
                                <w:rPr>
                                  <w:sz w:val="24"/>
                                </w:rPr>
                              </w:pPr>
                              <w:r>
                                <w:rPr>
                                  <w:rFonts w:asciiTheme="minorHAnsi" w:hAnsi="Calibri" w:cstheme="minorBidi"/>
                                  <w:color w:val="000000" w:themeColor="text1"/>
                                  <w:kern w:val="24"/>
                                  <w:sz w:val="20"/>
                                  <w:szCs w:val="20"/>
                                </w:rPr>
                                <w:t>DESIGN</w:t>
                              </w:r>
                            </w:p>
                          </w:txbxContent>
                        </wps:txbx>
                        <wps:bodyPr vert="horz" wrap="square" lIns="91440" tIns="45720" rIns="91440" bIns="45720" numCol="1" anchor="t" anchorCtr="0" compatLnSpc="1">
                          <a:prstTxWarp prst="textNoShape">
                            <a:avLst/>
                          </a:prstTxWarp>
                        </wps:bodyPr>
                      </wps:wsp>
                      <wps:wsp>
                        <wps:cNvPr id="1922121548" name="Text Box 14"/>
                        <wps:cNvSpPr txBox="1">
                          <a:spLocks noChangeArrowheads="1"/>
                        </wps:cNvSpPr>
                        <wps:spPr bwMode="auto">
                          <a:xfrm>
                            <a:off x="1419986" y="1639795"/>
                            <a:ext cx="1248385" cy="397863"/>
                          </a:xfrm>
                          <a:prstGeom prst="rect">
                            <a:avLst/>
                          </a:prstGeom>
                          <a:solidFill>
                            <a:srgbClr val="FFFFFF"/>
                          </a:solidFill>
                          <a:ln w="9525">
                            <a:solidFill>
                              <a:srgbClr val="000000"/>
                            </a:solidFill>
                            <a:miter lim="800000"/>
                            <a:headEnd/>
                            <a:tailEnd/>
                          </a:ln>
                        </wps:spPr>
                        <wps:txbx>
                          <w:txbxContent>
                            <w:p w14:paraId="737F24C5" w14:textId="77777777" w:rsidR="00405F08" w:rsidRDefault="00405F08" w:rsidP="00405F08">
                              <w:pPr>
                                <w:pStyle w:val="Normaalweb"/>
                                <w:kinsoku w:val="0"/>
                                <w:overflowPunct w:val="0"/>
                                <w:textAlignment w:val="baseline"/>
                                <w:rPr>
                                  <w:sz w:val="24"/>
                                </w:rPr>
                              </w:pPr>
                              <w:r>
                                <w:rPr>
                                  <w:rFonts w:asciiTheme="minorHAnsi" w:hAnsi="Calibri" w:cstheme="minorBidi"/>
                                  <w:color w:val="000000" w:themeColor="text1"/>
                                  <w:kern w:val="24"/>
                                  <w:sz w:val="20"/>
                                  <w:szCs w:val="20"/>
                                </w:rPr>
                                <w:t>DEVELOPMENT &amp; VALIDATION</w:t>
                              </w:r>
                            </w:p>
                          </w:txbxContent>
                        </wps:txbx>
                        <wps:bodyPr vert="horz" wrap="square" lIns="91440" tIns="45720" rIns="91440" bIns="45720" numCol="1" anchor="t" anchorCtr="0" compatLnSpc="1">
                          <a:prstTxWarp prst="textNoShape">
                            <a:avLst/>
                          </a:prstTxWarp>
                        </wps:bodyPr>
                      </wps:wsp>
                      <wps:wsp>
                        <wps:cNvPr id="762630238" name="Text Box 3"/>
                        <wps:cNvSpPr txBox="1">
                          <a:spLocks noChangeArrowheads="1"/>
                        </wps:cNvSpPr>
                        <wps:spPr bwMode="auto">
                          <a:xfrm>
                            <a:off x="1419986" y="2808612"/>
                            <a:ext cx="1247634" cy="364278"/>
                          </a:xfrm>
                          <a:prstGeom prst="rect">
                            <a:avLst/>
                          </a:prstGeom>
                          <a:solidFill>
                            <a:srgbClr val="FFFFFF"/>
                          </a:solidFill>
                          <a:ln w="9525">
                            <a:solidFill>
                              <a:srgbClr val="000000"/>
                            </a:solidFill>
                            <a:miter lim="800000"/>
                            <a:headEnd/>
                            <a:tailEnd/>
                          </a:ln>
                        </wps:spPr>
                        <wps:txbx>
                          <w:txbxContent>
                            <w:p w14:paraId="6FB28FCD" w14:textId="77777777" w:rsidR="00405F08" w:rsidRPr="002E4C8F" w:rsidRDefault="00405F08" w:rsidP="00405F08">
                              <w:pPr>
                                <w:pStyle w:val="Normaalweb"/>
                                <w:kinsoku w:val="0"/>
                                <w:overflowPunct w:val="0"/>
                                <w:textAlignment w:val="baseline"/>
                                <w:rPr>
                                  <w:sz w:val="20"/>
                                  <w:szCs w:val="20"/>
                                </w:rPr>
                              </w:pPr>
                              <w:r w:rsidRPr="002E4C8F">
                                <w:rPr>
                                  <w:rFonts w:asciiTheme="minorHAnsi" w:hAnsi="Calibri" w:cstheme="minorBidi"/>
                                  <w:color w:val="000000" w:themeColor="text1"/>
                                  <w:kern w:val="24"/>
                                  <w:sz w:val="20"/>
                                  <w:szCs w:val="20"/>
                                </w:rPr>
                                <w:t>CONDUCT OF EXERCISES</w:t>
                              </w:r>
                            </w:p>
                          </w:txbxContent>
                        </wps:txbx>
                        <wps:bodyPr vert="horz" wrap="square" lIns="91440" tIns="45720" rIns="91440" bIns="45720" numCol="1" anchor="t" anchorCtr="0" compatLnSpc="1">
                          <a:prstTxWarp prst="textNoShape">
                            <a:avLst/>
                          </a:prstTxWarp>
                        </wps:bodyPr>
                      </wps:wsp>
                      <wps:wsp>
                        <wps:cNvPr id="1941584511" name="Text Box 7"/>
                        <wps:cNvSpPr txBox="1">
                          <a:spLocks noChangeArrowheads="1"/>
                        </wps:cNvSpPr>
                        <wps:spPr bwMode="auto">
                          <a:xfrm>
                            <a:off x="1419986" y="2300095"/>
                            <a:ext cx="1247634" cy="260204"/>
                          </a:xfrm>
                          <a:prstGeom prst="rect">
                            <a:avLst/>
                          </a:prstGeom>
                          <a:solidFill>
                            <a:srgbClr val="FFFFFF"/>
                          </a:solidFill>
                          <a:ln w="9525">
                            <a:solidFill>
                              <a:srgbClr val="000000"/>
                            </a:solidFill>
                            <a:miter lim="800000"/>
                            <a:headEnd/>
                            <a:tailEnd/>
                          </a:ln>
                        </wps:spPr>
                        <wps:txbx>
                          <w:txbxContent>
                            <w:p w14:paraId="30439D97" w14:textId="77777777" w:rsidR="00405F08" w:rsidRDefault="00405F08" w:rsidP="00405F08">
                              <w:pPr>
                                <w:pStyle w:val="Normaalweb"/>
                                <w:kinsoku w:val="0"/>
                                <w:overflowPunct w:val="0"/>
                                <w:textAlignment w:val="baseline"/>
                                <w:rPr>
                                  <w:sz w:val="24"/>
                                </w:rPr>
                              </w:pPr>
                              <w:r>
                                <w:rPr>
                                  <w:rFonts w:asciiTheme="minorHAnsi" w:hAnsi="Calibri" w:cstheme="minorBidi"/>
                                  <w:color w:val="000000" w:themeColor="text1"/>
                                  <w:kern w:val="24"/>
                                  <w:sz w:val="20"/>
                                  <w:szCs w:val="20"/>
                                </w:rPr>
                                <w:t>DOCUMENTATION</w:t>
                              </w:r>
                            </w:p>
                          </w:txbxContent>
                        </wps:txbx>
                        <wps:bodyPr vert="horz" wrap="square" lIns="91440" tIns="45720" rIns="91440" bIns="45720" numCol="1" anchor="t" anchorCtr="0" compatLnSpc="1">
                          <a:prstTxWarp prst="textNoShape">
                            <a:avLst/>
                          </a:prstTxWarp>
                        </wps:bodyPr>
                      </wps:wsp>
                      <wpg:grpSp>
                        <wpg:cNvPr id="705991342" name="Group 17"/>
                        <wpg:cNvGrpSpPr/>
                        <wpg:grpSpPr>
                          <a:xfrm>
                            <a:off x="3158015" y="2389211"/>
                            <a:ext cx="1800173" cy="1415808"/>
                            <a:chOff x="3158015" y="2389211"/>
                            <a:chExt cx="1800173" cy="1415808"/>
                          </a:xfrm>
                        </wpg:grpSpPr>
                        <wps:wsp>
                          <wps:cNvPr id="1213526226" name="Rectangle 18"/>
                          <wps:cNvSpPr/>
                          <wps:spPr>
                            <a:xfrm>
                              <a:off x="3186830" y="2435497"/>
                              <a:ext cx="1722612" cy="1369522"/>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765191222" name="Straight Connector 19"/>
                          <wps:cNvCnPr/>
                          <wps:spPr>
                            <a:xfrm>
                              <a:off x="3180931" y="2771654"/>
                              <a:ext cx="1728511" cy="7907"/>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03594198" name="Straight Connector 20"/>
                          <wps:cNvCnPr/>
                          <wps:spPr>
                            <a:xfrm>
                              <a:off x="3174505" y="3021829"/>
                              <a:ext cx="1728511" cy="7907"/>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03737761" name="Straight Connector 22"/>
                          <wps:cNvCnPr/>
                          <wps:spPr>
                            <a:xfrm>
                              <a:off x="3180931" y="3297076"/>
                              <a:ext cx="1728511" cy="7907"/>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29631146" name="Straight Connector 23"/>
                          <wps:cNvCnPr/>
                          <wps:spPr>
                            <a:xfrm>
                              <a:off x="3184998" y="3551204"/>
                              <a:ext cx="1728511" cy="7907"/>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83601116" name="Text Box 25"/>
                          <wps:cNvSpPr txBox="1"/>
                          <wps:spPr>
                            <a:xfrm>
                              <a:off x="3164786" y="2389211"/>
                              <a:ext cx="1256562" cy="400110"/>
                            </a:xfrm>
                            <a:prstGeom prst="rect">
                              <a:avLst/>
                            </a:prstGeom>
                            <a:noFill/>
                          </wps:spPr>
                          <wps:txbx>
                            <w:txbxContent>
                              <w:p w14:paraId="2D0175E9" w14:textId="77777777" w:rsidR="00405F08" w:rsidRDefault="00405F08" w:rsidP="00405F08">
                                <w:pPr>
                                  <w:pStyle w:val="Normaalweb"/>
                                  <w:rPr>
                                    <w:sz w:val="24"/>
                                  </w:rPr>
                                </w:pPr>
                                <w:r>
                                  <w:rPr>
                                    <w:rFonts w:asciiTheme="minorHAnsi" w:hAnsi="Calibri" w:cstheme="minorBidi"/>
                                    <w:color w:val="000000" w:themeColor="text1"/>
                                    <w:kern w:val="24"/>
                                    <w:sz w:val="20"/>
                                    <w:szCs w:val="20"/>
                                  </w:rPr>
                                  <w:t>Pre-exercise briefing &amp; preparation</w:t>
                                </w:r>
                              </w:p>
                            </w:txbxContent>
                          </wps:txbx>
                          <wps:bodyPr wrap="square" rtlCol="0">
                            <a:noAutofit/>
                          </wps:bodyPr>
                        </wps:wsp>
                        <wps:wsp>
                          <wps:cNvPr id="166013633" name="Text Box 26"/>
                          <wps:cNvSpPr txBox="1"/>
                          <wps:spPr>
                            <a:xfrm>
                              <a:off x="3174505" y="2763380"/>
                              <a:ext cx="1469053" cy="246221"/>
                            </a:xfrm>
                            <a:prstGeom prst="rect">
                              <a:avLst/>
                            </a:prstGeom>
                            <a:noFill/>
                          </wps:spPr>
                          <wps:txbx>
                            <w:txbxContent>
                              <w:p w14:paraId="2C152D22" w14:textId="77777777" w:rsidR="00405F08" w:rsidRDefault="00405F08" w:rsidP="00405F08">
                                <w:pPr>
                                  <w:pStyle w:val="Normaalweb"/>
                                  <w:rPr>
                                    <w:sz w:val="24"/>
                                  </w:rPr>
                                </w:pPr>
                                <w:r>
                                  <w:rPr>
                                    <w:rFonts w:asciiTheme="minorHAnsi" w:hAnsi="Calibri" w:cstheme="minorBidi"/>
                                    <w:color w:val="000000" w:themeColor="text1"/>
                                    <w:kern w:val="24"/>
                                    <w:sz w:val="20"/>
                                    <w:szCs w:val="20"/>
                                  </w:rPr>
                                  <w:t>Management of exercise</w:t>
                                </w:r>
                              </w:p>
                            </w:txbxContent>
                          </wps:txbx>
                          <wps:bodyPr wrap="square" rtlCol="0">
                            <a:noAutofit/>
                          </wps:bodyPr>
                        </wps:wsp>
                        <wps:wsp>
                          <wps:cNvPr id="1479272000" name="Text Box 28"/>
                          <wps:cNvSpPr txBox="1"/>
                          <wps:spPr>
                            <a:xfrm>
                              <a:off x="3179081" y="3044249"/>
                              <a:ext cx="822203" cy="246221"/>
                            </a:xfrm>
                            <a:prstGeom prst="rect">
                              <a:avLst/>
                            </a:prstGeom>
                            <a:noFill/>
                          </wps:spPr>
                          <wps:txbx>
                            <w:txbxContent>
                              <w:p w14:paraId="437141C0" w14:textId="77777777" w:rsidR="00405F08" w:rsidRDefault="00405F08" w:rsidP="00405F08">
                                <w:pPr>
                                  <w:pStyle w:val="Normaalweb"/>
                                  <w:rPr>
                                    <w:sz w:val="24"/>
                                  </w:rPr>
                                </w:pPr>
                                <w:r>
                                  <w:rPr>
                                    <w:rFonts w:asciiTheme="minorHAnsi" w:hAnsi="Calibri" w:cstheme="minorBidi"/>
                                    <w:color w:val="000000" w:themeColor="text1"/>
                                    <w:kern w:val="24"/>
                                    <w:sz w:val="20"/>
                                    <w:szCs w:val="20"/>
                                  </w:rPr>
                                  <w:t>Debriefing</w:t>
                                </w:r>
                              </w:p>
                            </w:txbxContent>
                          </wps:txbx>
                          <wps:bodyPr wrap="square" rtlCol="0">
                            <a:noAutofit/>
                          </wps:bodyPr>
                        </wps:wsp>
                        <wps:wsp>
                          <wps:cNvPr id="1641697204" name="Text Box 29"/>
                          <wps:cNvSpPr txBox="1"/>
                          <wps:spPr>
                            <a:xfrm>
                              <a:off x="3174505" y="3290470"/>
                              <a:ext cx="795658" cy="246221"/>
                            </a:xfrm>
                            <a:prstGeom prst="rect">
                              <a:avLst/>
                            </a:prstGeom>
                            <a:noFill/>
                          </wps:spPr>
                          <wps:txbx>
                            <w:txbxContent>
                              <w:p w14:paraId="6AF438C4" w14:textId="77777777" w:rsidR="00405F08" w:rsidRDefault="00405F08" w:rsidP="00405F08">
                                <w:pPr>
                                  <w:pStyle w:val="Normaalweb"/>
                                  <w:rPr>
                                    <w:sz w:val="24"/>
                                  </w:rPr>
                                </w:pPr>
                                <w:r>
                                  <w:rPr>
                                    <w:rFonts w:asciiTheme="minorHAnsi" w:hAnsi="Calibri" w:cstheme="minorBidi"/>
                                    <w:color w:val="000000" w:themeColor="text1"/>
                                    <w:kern w:val="24"/>
                                    <w:sz w:val="20"/>
                                    <w:szCs w:val="20"/>
                                  </w:rPr>
                                  <w:t>Feedback</w:t>
                                </w:r>
                              </w:p>
                            </w:txbxContent>
                          </wps:txbx>
                          <wps:bodyPr wrap="square" rtlCol="0">
                            <a:noAutofit/>
                          </wps:bodyPr>
                        </wps:wsp>
                        <wps:wsp>
                          <wps:cNvPr id="1437130537" name="Text Box 30"/>
                          <wps:cNvSpPr txBox="1"/>
                          <wps:spPr>
                            <a:xfrm>
                              <a:off x="3158015" y="3558797"/>
                              <a:ext cx="1800173" cy="246221"/>
                            </a:xfrm>
                            <a:prstGeom prst="rect">
                              <a:avLst/>
                            </a:prstGeom>
                            <a:noFill/>
                          </wps:spPr>
                          <wps:txbx>
                            <w:txbxContent>
                              <w:p w14:paraId="3632A520" w14:textId="77777777" w:rsidR="00405F08" w:rsidRDefault="00405F08" w:rsidP="00405F08">
                                <w:pPr>
                                  <w:pStyle w:val="Normaalweb"/>
                                  <w:rPr>
                                    <w:sz w:val="24"/>
                                  </w:rPr>
                                </w:pPr>
                                <w:r>
                                  <w:rPr>
                                    <w:rFonts w:asciiTheme="minorHAnsi" w:hAnsi="Calibri" w:cstheme="minorBidi"/>
                                    <w:color w:val="000000" w:themeColor="text1"/>
                                    <w:kern w:val="24"/>
                                    <w:sz w:val="20"/>
                                    <w:szCs w:val="20"/>
                                  </w:rPr>
                                  <w:t>Trainee evaluation/assessment</w:t>
                                </w:r>
                              </w:p>
                            </w:txbxContent>
                          </wps:txbx>
                          <wps:bodyPr wrap="square" rtlCol="0">
                            <a:noAutofit/>
                          </wps:bodyPr>
                        </wps:wsp>
                      </wpg:grpSp>
                      <wps:wsp>
                        <wps:cNvPr id="1791074393" name="Straight Arrow Connector 32"/>
                        <wps:cNvCnPr/>
                        <wps:spPr>
                          <a:xfrm>
                            <a:off x="2044179" y="813170"/>
                            <a:ext cx="0" cy="310862"/>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119178951" name="Straight Arrow Connector 33"/>
                        <wps:cNvCnPr/>
                        <wps:spPr>
                          <a:xfrm>
                            <a:off x="2044179" y="1363591"/>
                            <a:ext cx="0" cy="276204"/>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64926245" name="Straight Arrow Connector 34"/>
                        <wps:cNvCnPr/>
                        <wps:spPr>
                          <a:xfrm flipH="1">
                            <a:off x="2043803" y="2037658"/>
                            <a:ext cx="376" cy="262437"/>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087576296" name="Straight Arrow Connector 35"/>
                        <wps:cNvCnPr/>
                        <wps:spPr>
                          <a:xfrm>
                            <a:off x="2043803" y="2560299"/>
                            <a:ext cx="0" cy="248313"/>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963389714" name="Straight Arrow Connector 36"/>
                        <wps:cNvCnPr/>
                        <wps:spPr>
                          <a:xfrm flipH="1" flipV="1">
                            <a:off x="1140438" y="1243811"/>
                            <a:ext cx="279548" cy="1"/>
                          </a:xfrm>
                          <a:prstGeom prst="straightConnector1">
                            <a:avLst/>
                          </a:prstGeom>
                          <a:ln w="127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391078662" name="Straight Arrow Connector 37"/>
                        <wps:cNvCnPr/>
                        <wps:spPr>
                          <a:xfrm flipH="1" flipV="1">
                            <a:off x="1140438" y="1836024"/>
                            <a:ext cx="279548" cy="1"/>
                          </a:xfrm>
                          <a:prstGeom prst="straightConnector1">
                            <a:avLst/>
                          </a:prstGeom>
                          <a:ln w="127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1416697030" name="Straight Arrow Connector 38"/>
                        <wps:cNvCnPr/>
                        <wps:spPr>
                          <a:xfrm flipH="1" flipV="1">
                            <a:off x="1123652" y="2428240"/>
                            <a:ext cx="279548" cy="1"/>
                          </a:xfrm>
                          <a:prstGeom prst="straightConnector1">
                            <a:avLst/>
                          </a:prstGeom>
                          <a:ln w="127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1252288533" name="Elbow Connector 39"/>
                        <wps:cNvCnPr/>
                        <wps:spPr>
                          <a:xfrm rot="10800000">
                            <a:off x="1419986" y="698111"/>
                            <a:ext cx="12700" cy="2292640"/>
                          </a:xfrm>
                          <a:prstGeom prst="bentConnector3">
                            <a:avLst>
                              <a:gd name="adj1" fmla="val 2357417"/>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80781608" name="Straight Connector 40"/>
                        <wps:cNvCnPr/>
                        <wps:spPr>
                          <a:xfrm flipV="1">
                            <a:off x="2667620" y="2435497"/>
                            <a:ext cx="513311" cy="37311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83528813" name="Straight Connector 41"/>
                        <wps:cNvCnPr/>
                        <wps:spPr>
                          <a:xfrm>
                            <a:off x="2664407" y="3167359"/>
                            <a:ext cx="516524" cy="645252"/>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w14:anchorId="188C4815" id="Group 1" o:spid="_x0000_s1027" style="width:390.4pt;height:336pt;mso-position-horizontal-relative:char;mso-position-vertical-relative:line" coordsize="49581,381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">
                <v:shape id="_x0000_s1028" type="#_x0000_t202" style="position:absolute;width:16827;height:24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">
                  <v:textbox>
                    <w:txbxContent>
                      <w:p w14:paraId="2B0EEB6A" w14:textId="77777777" w:rsidR="00405F08" w:rsidRDefault="00405F08" w:rsidP="00405F08">
                        <w:pPr>
                          <w:pStyle w:val="Normaalweb"/>
                          <w:kinsoku w:val="0"/>
                          <w:overflowPunct w:val="0"/>
                          <w:textAlignment w:val="baseline"/>
                          <w:rPr>
                            <w:sz w:val="24"/>
                          </w:rPr>
                        </w:pPr>
                        <w:r>
                          <w:rPr>
                            <w:rFonts w:asciiTheme="minorHAnsi" w:hAnsi="Calibri" w:cstheme="minorBidi"/>
                            <w:color w:val="000000" w:themeColor="text1"/>
                            <w:kern w:val="24"/>
                            <w:sz w:val="20"/>
                            <w:szCs w:val="20"/>
                          </w:rPr>
                          <w:t>TRAINING OBJECTIVES</w:t>
                        </w:r>
                      </w:p>
                    </w:txbxContent>
                  </v:textbox>
                </v:shape>
                <v:shape id="Text Box 17" o:spid="_x0000_s1029" type="#_x0000_t202" style="position:absolute;left:14199;top:5830;width:12484;height:23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">
                  <v:textbox>
                    <w:txbxContent>
                      <w:p w14:paraId="766A0AEF" w14:textId="77777777" w:rsidR="00405F08" w:rsidRDefault="00405F08" w:rsidP="00405F08">
                        <w:pPr>
                          <w:pStyle w:val="Normaalweb"/>
                          <w:kinsoku w:val="0"/>
                          <w:overflowPunct w:val="0"/>
                          <w:textAlignment w:val="baseline"/>
                          <w:rPr>
                            <w:sz w:val="24"/>
                          </w:rPr>
                        </w:pPr>
                        <w:r>
                          <w:rPr>
                            <w:rFonts w:asciiTheme="minorHAnsi" w:hAnsi="Calibri" w:cstheme="minorBidi"/>
                            <w:color w:val="000000" w:themeColor="text1"/>
                            <w:kern w:val="24"/>
                            <w:sz w:val="20"/>
                            <w:szCs w:val="20"/>
                          </w:rPr>
                          <w:t>PLANNING</w:t>
                        </w:r>
                      </w:p>
                    </w:txbxContent>
                  </v:textbox>
                </v:shape>
                <v:shape id="Text Box 16" o:spid="_x0000_s1030" type="#_x0000_t202" style="position:absolute;left:14199;top:11240;width:12484;height:23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">
                  <v:textbox>
                    <w:txbxContent>
                      <w:p w14:paraId="5D327353" w14:textId="77777777" w:rsidR="00405F08" w:rsidRDefault="00405F08" w:rsidP="00405F08">
                        <w:pPr>
                          <w:pStyle w:val="Normaalweb"/>
                          <w:kinsoku w:val="0"/>
                          <w:overflowPunct w:val="0"/>
                          <w:textAlignment w:val="baseline"/>
                          <w:rPr>
                            <w:sz w:val="24"/>
                          </w:rPr>
                        </w:pPr>
                        <w:r>
                          <w:rPr>
                            <w:rFonts w:asciiTheme="minorHAnsi" w:hAnsi="Calibri" w:cstheme="minorBidi"/>
                            <w:color w:val="000000" w:themeColor="text1"/>
                            <w:kern w:val="24"/>
                            <w:sz w:val="20"/>
                            <w:szCs w:val="20"/>
                          </w:rPr>
                          <w:t>DESIGN</w:t>
                        </w:r>
                      </w:p>
                    </w:txbxContent>
                  </v:textbox>
                </v:shape>
                <v:shape id="Text Box 14" o:spid="_x0000_s1031" type="#_x0000_t202" style="position:absolute;left:14199;top:16397;width:12484;height:39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">
                  <v:textbox>
                    <w:txbxContent>
                      <w:p w14:paraId="737F24C5" w14:textId="77777777" w:rsidR="00405F08" w:rsidRDefault="00405F08" w:rsidP="00405F08">
                        <w:pPr>
                          <w:pStyle w:val="Normaalweb"/>
                          <w:kinsoku w:val="0"/>
                          <w:overflowPunct w:val="0"/>
                          <w:textAlignment w:val="baseline"/>
                          <w:rPr>
                            <w:sz w:val="24"/>
                          </w:rPr>
                        </w:pPr>
                        <w:r>
                          <w:rPr>
                            <w:rFonts w:asciiTheme="minorHAnsi" w:hAnsi="Calibri" w:cstheme="minorBidi"/>
                            <w:color w:val="000000" w:themeColor="text1"/>
                            <w:kern w:val="24"/>
                            <w:sz w:val="20"/>
                            <w:szCs w:val="20"/>
                          </w:rPr>
                          <w:t>DEVELOPMENT &amp; VALIDATION</w:t>
                        </w:r>
                      </w:p>
                    </w:txbxContent>
                  </v:textbox>
                </v:shape>
                <v:shape id="Text Box 3" o:spid="_x0000_s1032" type="#_x0000_t202" style="position:absolute;left:14199;top:28086;width:12477;height:3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">
                  <v:textbox>
                    <w:txbxContent>
                      <w:p w14:paraId="6FB28FCD" w14:textId="77777777" w:rsidR="00405F08" w:rsidRPr="002E4C8F" w:rsidRDefault="00405F08" w:rsidP="00405F08">
                        <w:pPr>
                          <w:pStyle w:val="Normaalweb"/>
                          <w:kinsoku w:val="0"/>
                          <w:overflowPunct w:val="0"/>
                          <w:textAlignment w:val="baseline"/>
                          <w:rPr>
                            <w:sz w:val="20"/>
                            <w:szCs w:val="20"/>
                          </w:rPr>
                        </w:pPr>
                        <w:r w:rsidRPr="002E4C8F">
                          <w:rPr>
                            <w:rFonts w:asciiTheme="minorHAnsi" w:hAnsi="Calibri" w:cstheme="minorBidi"/>
                            <w:color w:val="000000" w:themeColor="text1"/>
                            <w:kern w:val="24"/>
                            <w:sz w:val="20"/>
                            <w:szCs w:val="20"/>
                          </w:rPr>
                          <w:t>CONDUCT OF EXERCISES</w:t>
                        </w:r>
                      </w:p>
                    </w:txbxContent>
                  </v:textbox>
                </v:shape>
                <v:shape id="Text Box 7" o:spid="_x0000_s1033" type="#_x0000_t202" style="position:absolute;left:14199;top:23000;width:12477;height:26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">
                  <v:textbox>
                    <w:txbxContent>
                      <w:p w14:paraId="30439D97" w14:textId="77777777" w:rsidR="00405F08" w:rsidRDefault="00405F08" w:rsidP="00405F08">
                        <w:pPr>
                          <w:pStyle w:val="Normaalweb"/>
                          <w:kinsoku w:val="0"/>
                          <w:overflowPunct w:val="0"/>
                          <w:textAlignment w:val="baseline"/>
                          <w:rPr>
                            <w:sz w:val="24"/>
                          </w:rPr>
                        </w:pPr>
                        <w:r>
                          <w:rPr>
                            <w:rFonts w:asciiTheme="minorHAnsi" w:hAnsi="Calibri" w:cstheme="minorBidi"/>
                            <w:color w:val="000000" w:themeColor="text1"/>
                            <w:kern w:val="24"/>
                            <w:sz w:val="20"/>
                            <w:szCs w:val="20"/>
                          </w:rPr>
                          <w:t>DOCUMENTATION</w:t>
                        </w:r>
                      </w:p>
                    </w:txbxContent>
                  </v:textbox>
                </v:shape>
                <v:group id="Group 17" o:spid="_x0000_s1034" style="position:absolute;left:31580;top:23892;width:18001;height:14158" coordorigin="31580,23892" coordsize="18001,14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">
                  <v:rect id="Rectangle 18" o:spid="_x0000_s1035" style="position:absolute;left:31868;top:24354;width:17226;height:136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" filled="f" strokecolor="black [3213]" strokeweight="2pt"/>
                  <v:line id="Straight Connector 19" o:spid="_x0000_s1036" style="position:absolute;visibility:visible;mso-wrap-style:square" from="31809,27716" to="49094,27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" strokecolor="black [3213]" strokeweight="1pt"/>
                  <v:line id="Straight Connector 20" o:spid="_x0000_s1037" style="position:absolute;visibility:visible;mso-wrap-style:square" from="31745,30218" to="49030,30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" strokecolor="black [3213]" strokeweight="1pt"/>
                  <v:line id="Straight Connector 22" o:spid="_x0000_s1038" style="position:absolute;visibility:visible;mso-wrap-style:square" from="31809,32970" to="49094,330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" strokecolor="black [3213]" strokeweight="1pt"/>
                  <v:line id="Straight Connector 23" o:spid="_x0000_s1039" style="position:absolute;visibility:visible;mso-wrap-style:square" from="31849,35512" to="49135,355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" strokecolor="black [3213]" strokeweight="1pt"/>
                  <v:shape id="Text Box 25" o:spid="_x0000_s1040" type="#_x0000_t202" style="position:absolute;left:31647;top:23892;width:12566;height:4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" filled="f" stroked="f">
                    <v:textbox>
                      <w:txbxContent>
                        <w:p w14:paraId="2D0175E9" w14:textId="77777777" w:rsidR="00405F08" w:rsidRDefault="00405F08" w:rsidP="00405F08">
                          <w:pPr>
                            <w:pStyle w:val="Normaalweb"/>
                            <w:rPr>
                              <w:sz w:val="24"/>
                            </w:rPr>
                          </w:pPr>
                          <w:r>
                            <w:rPr>
                              <w:rFonts w:asciiTheme="minorHAnsi" w:hAnsi="Calibri" w:cstheme="minorBidi"/>
                              <w:color w:val="000000" w:themeColor="text1"/>
                              <w:kern w:val="24"/>
                              <w:sz w:val="20"/>
                              <w:szCs w:val="20"/>
                            </w:rPr>
                            <w:t>Pre-exercise briefing &amp; preparation</w:t>
                          </w:r>
                        </w:p>
                      </w:txbxContent>
                    </v:textbox>
                  </v:shape>
                  <v:shape id="Text Box 26" o:spid="_x0000_s1041" type="#_x0000_t202" style="position:absolute;left:31745;top:27633;width:14690;height:24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" filled="f" stroked="f">
                    <v:textbox>
                      <w:txbxContent>
                        <w:p w14:paraId="2C152D22" w14:textId="77777777" w:rsidR="00405F08" w:rsidRDefault="00405F08" w:rsidP="00405F08">
                          <w:pPr>
                            <w:pStyle w:val="Normaalweb"/>
                            <w:rPr>
                              <w:sz w:val="24"/>
                            </w:rPr>
                          </w:pPr>
                          <w:r>
                            <w:rPr>
                              <w:rFonts w:asciiTheme="minorHAnsi" w:hAnsi="Calibri" w:cstheme="minorBidi"/>
                              <w:color w:val="000000" w:themeColor="text1"/>
                              <w:kern w:val="24"/>
                              <w:sz w:val="20"/>
                              <w:szCs w:val="20"/>
                            </w:rPr>
                            <w:t>Management of exercise</w:t>
                          </w:r>
                        </w:p>
                      </w:txbxContent>
                    </v:textbox>
                  </v:shape>
                  <v:shape id="Text Box 28" o:spid="_x0000_s1042" type="#_x0000_t202" style="position:absolute;left:31790;top:30442;width:8222;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" filled="f" stroked="f">
                    <v:textbox>
                      <w:txbxContent>
                        <w:p w14:paraId="437141C0" w14:textId="77777777" w:rsidR="00405F08" w:rsidRDefault="00405F08" w:rsidP="00405F08">
                          <w:pPr>
                            <w:pStyle w:val="Normaalweb"/>
                            <w:rPr>
                              <w:sz w:val="24"/>
                            </w:rPr>
                          </w:pPr>
                          <w:r>
                            <w:rPr>
                              <w:rFonts w:asciiTheme="minorHAnsi" w:hAnsi="Calibri" w:cstheme="minorBidi"/>
                              <w:color w:val="000000" w:themeColor="text1"/>
                              <w:kern w:val="24"/>
                              <w:sz w:val="20"/>
                              <w:szCs w:val="20"/>
                            </w:rPr>
                            <w:t>Debriefing</w:t>
                          </w:r>
                        </w:p>
                      </w:txbxContent>
                    </v:textbox>
                  </v:shape>
                  <v:shape id="Text Box 29" o:spid="_x0000_s1043" type="#_x0000_t202" style="position:absolute;left:31745;top:32904;width:7956;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" filled="f" stroked="f">
                    <v:textbox>
                      <w:txbxContent>
                        <w:p w14:paraId="6AF438C4" w14:textId="77777777" w:rsidR="00405F08" w:rsidRDefault="00405F08" w:rsidP="00405F08">
                          <w:pPr>
                            <w:pStyle w:val="Normaalweb"/>
                            <w:rPr>
                              <w:sz w:val="24"/>
                            </w:rPr>
                          </w:pPr>
                          <w:r>
                            <w:rPr>
                              <w:rFonts w:asciiTheme="minorHAnsi" w:hAnsi="Calibri" w:cstheme="minorBidi"/>
                              <w:color w:val="000000" w:themeColor="text1"/>
                              <w:kern w:val="24"/>
                              <w:sz w:val="20"/>
                              <w:szCs w:val="20"/>
                            </w:rPr>
                            <w:t>Feedback</w:t>
                          </w:r>
                        </w:p>
                      </w:txbxContent>
                    </v:textbox>
                  </v:shape>
                  <v:shape id="Text Box 30" o:spid="_x0000_s1044" type="#_x0000_t202" style="position:absolute;left:31580;top:35587;width:18001;height:24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" filled="f" stroked="f">
                    <v:textbox>
                      <w:txbxContent>
                        <w:p w14:paraId="3632A520" w14:textId="77777777" w:rsidR="00405F08" w:rsidRDefault="00405F08" w:rsidP="00405F08">
                          <w:pPr>
                            <w:pStyle w:val="Normaalweb"/>
                            <w:rPr>
                              <w:sz w:val="24"/>
                            </w:rPr>
                          </w:pPr>
                          <w:r>
                            <w:rPr>
                              <w:rFonts w:asciiTheme="minorHAnsi" w:hAnsi="Calibri" w:cstheme="minorBidi"/>
                              <w:color w:val="000000" w:themeColor="text1"/>
                              <w:kern w:val="24"/>
                              <w:sz w:val="20"/>
                              <w:szCs w:val="20"/>
                            </w:rPr>
                            <w:t>Trainee evaluation/assessment</w:t>
                          </w:r>
                        </w:p>
                      </w:txbxContent>
                    </v:textbox>
                  </v:shape>
                </v:group>
                <v:shape id="Straight Arrow Connector 32" o:spid="_x0000_s1045" type="#_x0000_t32" style="position:absolute;left:20441;top:8131;width:0;height:310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" strokecolor="black [3213]" strokeweight="1pt">
                  <v:stroke endarrow="block"/>
                </v:shape>
                <v:shape id="Straight Arrow Connector 33" o:spid="_x0000_s1046" type="#_x0000_t32" style="position:absolute;left:20441;top:13635;width:0;height:27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" strokecolor="black [3213]" strokeweight="1pt">
                  <v:stroke endarrow="block"/>
                </v:shape>
                <v:shape id="Straight Arrow Connector 34" o:spid="_x0000_s1047" type="#_x0000_t32" style="position:absolute;left:20438;top:20376;width:3;height:262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" strokecolor="black [3213]" strokeweight="1pt">
                  <v:stroke endarrow="block"/>
                </v:shape>
                <v:shape id="Straight Arrow Connector 35" o:spid="_x0000_s1048" type="#_x0000_t32" style="position:absolute;left:20438;top:25602;width:0;height:248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" strokecolor="black [3213]" strokeweight="1pt">
                  <v:stroke endarrow="block"/>
                </v:shape>
                <v:shape id="Straight Arrow Connector 36" o:spid="_x0000_s1049" type="#_x0000_t32" style="position:absolute;left:11404;top:12438;width:2795;height: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" strokecolor="black [3213]" strokeweight="1pt">
                  <v:stroke startarrow="block" endarrow="block"/>
                </v:shape>
                <v:shape id="Straight Arrow Connector 37" o:spid="_x0000_s1050" type="#_x0000_t32" style="position:absolute;left:11404;top:18360;width:2795;height: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" strokecolor="black [3213]" strokeweight="1pt">
                  <v:stroke startarrow="block" endarrow="block"/>
                </v:shape>
                <v:shape id="Straight Arrow Connector 38" o:spid="_x0000_s1051" type="#_x0000_t32" style="position:absolute;left:11236;top:24282;width:2796;height: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" strokecolor="black [3213]" strokeweight="1pt">
                  <v:stroke startarrow="block" endarrow="block"/>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39" o:spid="_x0000_s1052" type="#_x0000_t34" style="position:absolute;left:14199;top:6981;width:127;height:22926;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" adj="509202" strokecolor="black [3213]" strokeweight="1pt">
                  <v:stroke endarrow="block"/>
                </v:shape>
                <v:line id="Straight Connector 40" o:spid="_x0000_s1053" style="position:absolute;flip:y;visibility:visible;mso-wrap-style:square" from="26676,24354" to="31809,280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" strokecolor="black [3213]" strokeweight="1pt"/>
                <v:line id="Straight Connector 41" o:spid="_x0000_s1054" style="position:absolute;visibility:visible;mso-wrap-style:square" from="26644,31673" to="31809,38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" strokecolor="black [3213]" strokeweight="1pt"/>
                <w10:anchorlock/>
              </v:group>
            </w:pict>
          </mc:Fallback>
        </mc:AlternateContent>
      </w:r>
      <w:r w:rsidR="00405F08">
        <w:rPr>
          <w:noProof/>
        </w:rPr>
        <mc:AlternateContent>
          <mc:Choice Requires="wps">
            <w:drawing>
              <wp:anchor distT="0" distB="0" distL="114300" distR="114300" simplePos="0" relativeHeight="251661312" behindDoc="0" locked="0" layoutInCell="1" allowOverlap="1" wp14:anchorId="6AC84B27" wp14:editId="446D1C7E">
                <wp:simplePos x="0" y="0"/>
                <wp:positionH relativeFrom="column">
                  <wp:posOffset>2423160</wp:posOffset>
                </wp:positionH>
                <wp:positionV relativeFrom="paragraph">
                  <wp:posOffset>217977</wp:posOffset>
                </wp:positionV>
                <wp:extent cx="1682692" cy="269636"/>
                <wp:effectExtent l="0" t="0" r="13335" b="16510"/>
                <wp:wrapNone/>
                <wp:docPr id="124124649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2692" cy="269636"/>
                        </a:xfrm>
                        <a:prstGeom prst="rect">
                          <a:avLst/>
                        </a:prstGeom>
                        <a:solidFill>
                          <a:srgbClr val="FFFFFF"/>
                        </a:solidFill>
                        <a:ln w="9525">
                          <a:solidFill>
                            <a:schemeClr val="bg1">
                              <a:lumMod val="75000"/>
                            </a:schemeClr>
                          </a:solidFill>
                          <a:miter lim="800000"/>
                          <a:headEnd/>
                          <a:tailEnd/>
                        </a:ln>
                      </wps:spPr>
                      <wps:txbx>
                        <w:txbxContent>
                          <w:p w14:paraId="779A8E58" w14:textId="77777777" w:rsidR="00405F08" w:rsidRPr="006E76C7" w:rsidRDefault="00405F08" w:rsidP="00405F08">
                            <w:pPr>
                              <w:pStyle w:val="Normaalweb"/>
                              <w:kinsoku w:val="0"/>
                              <w:overflowPunct w:val="0"/>
                              <w:textAlignment w:val="baseline"/>
                              <w:rPr>
                                <w:color w:val="A6A6A6" w:themeColor="background1" w:themeShade="A6"/>
                                <w:sz w:val="24"/>
                              </w:rPr>
                            </w:pPr>
                            <w:r w:rsidRPr="006E76C7">
                              <w:rPr>
                                <w:rFonts w:asciiTheme="minorHAnsi" w:hAnsi="Calibri" w:cstheme="minorBidi"/>
                                <w:color w:val="A6A6A6" w:themeColor="background1" w:themeShade="A6"/>
                                <w:kern w:val="24"/>
                                <w:sz w:val="20"/>
                                <w:szCs w:val="20"/>
                              </w:rPr>
                              <w:t>TRAINING OBJECTIVES</w:t>
                            </w:r>
                          </w:p>
                        </w:txbxContent>
                      </wps:txbx>
                      <wps:bodyPr vert="horz" wrap="square" lIns="91440" tIns="45720" rIns="91440" bIns="45720" numCol="1" anchor="t" anchorCtr="0" compatLnSpc="1">
                        <a:prstTxWarp prst="textNoShape">
                          <a:avLst/>
                        </a:prstTxWarp>
                      </wps:bodyPr>
                    </wps:wsp>
                  </a:graphicData>
                </a:graphic>
              </wp:anchor>
            </w:drawing>
          </mc:Choice>
          <mc:Fallback>
            <w:pict>
              <v:shape w14:anchorId="6AC84B27" id="_x0000_s1055" type="#_x0000_t202" style="position:absolute;left:0;text-align:left;margin-left:190.8pt;margin-top:17.15pt;width:132.5pt;height:21.2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" strokecolor="#bfbfbf [2412]">
                <v:textbox>
                  <w:txbxContent>
                    <w:p w14:paraId="779A8E58" w14:textId="77777777" w:rsidR="00405F08" w:rsidRPr="006E76C7" w:rsidRDefault="00405F08" w:rsidP="00405F08">
                      <w:pPr>
                        <w:pStyle w:val="Normaalweb"/>
                        <w:kinsoku w:val="0"/>
                        <w:overflowPunct w:val="0"/>
                        <w:textAlignment w:val="baseline"/>
                        <w:rPr>
                          <w:color w:val="A6A6A6" w:themeColor="background1" w:themeShade="A6"/>
                          <w:sz w:val="24"/>
                        </w:rPr>
                      </w:pPr>
                      <w:r w:rsidRPr="006E76C7">
                        <w:rPr>
                          <w:rFonts w:asciiTheme="minorHAnsi" w:hAnsi="Calibri" w:cstheme="minorBidi"/>
                          <w:color w:val="A6A6A6" w:themeColor="background1" w:themeShade="A6"/>
                          <w:kern w:val="24"/>
                          <w:sz w:val="20"/>
                          <w:szCs w:val="20"/>
                        </w:rPr>
                        <w:t>TRAINING OBJECTIVES</w:t>
                      </w:r>
                    </w:p>
                  </w:txbxContent>
                </v:textbox>
              </v:shape>
            </w:pict>
          </mc:Fallback>
        </mc:AlternateContent>
      </w:r>
      <w:commentRangeStart w:id="179"/>
      <w:commentRangeStart w:id="180"/>
      <w:commentRangeEnd w:id="179"/>
      <w:r w:rsidR="00993765">
        <w:rPr>
          <w:rStyle w:val="Verwijzingopmerking"/>
        </w:rPr>
        <w:commentReference w:id="179"/>
      </w:r>
      <w:commentRangeEnd w:id="180"/>
      <w:r w:rsidR="0071160D">
        <w:rPr>
          <w:rStyle w:val="Verwijzingopmerking"/>
        </w:rPr>
        <w:commentReference w:id="180"/>
      </w:r>
    </w:p>
    <w:p w14:paraId="2C408CF7" w14:textId="77777777" w:rsidR="001055DD" w:rsidRDefault="001055DD" w:rsidP="001055DD">
      <w:pPr>
        <w:pStyle w:val="Figurecaption"/>
      </w:pPr>
      <w:bookmarkStart w:id="181" w:name="_Ref460407285"/>
      <w:bookmarkStart w:id="182" w:name="_Toc460411023"/>
      <w:r w:rsidRPr="004E5E0B">
        <w:lastRenderedPageBreak/>
        <w:t>Phases of the development of a simulation exercise</w:t>
      </w:r>
      <w:bookmarkEnd w:id="181"/>
      <w:bookmarkEnd w:id="182"/>
    </w:p>
    <w:p w14:paraId="757308C1" w14:textId="77777777" w:rsidR="001055DD" w:rsidRDefault="001055DD" w:rsidP="004C50BC">
      <w:pPr>
        <w:pStyle w:val="Plattetekst"/>
      </w:pPr>
    </w:p>
    <w:p w14:paraId="6EB19AF7" w14:textId="77777777" w:rsidR="00DD40D7" w:rsidRDefault="00DD40D7" w:rsidP="004E5E0B">
      <w:pPr>
        <w:pStyle w:val="Plattetekst"/>
      </w:pPr>
    </w:p>
    <w:p w14:paraId="3FA1D67D" w14:textId="77777777" w:rsidR="008221EA" w:rsidRDefault="008221EA" w:rsidP="00C25B70">
      <w:pPr>
        <w:pStyle w:val="Plattetekst"/>
        <w:rPr>
          <w:ins w:id="183" w:author="Priem Stefaan" w:date="2024-12-18T12:24:00Z" w16du:dateUtc="2024-12-18T11:24:00Z"/>
        </w:rPr>
      </w:pPr>
    </w:p>
    <w:p w14:paraId="631D93EC" w14:textId="44B1641C" w:rsidR="004E6365" w:rsidRDefault="004E6365" w:rsidP="004E6365">
      <w:pPr>
        <w:pStyle w:val="Kop2"/>
      </w:pPr>
      <w:bookmarkStart w:id="184" w:name="_Toc190185490"/>
      <w:r>
        <w:t>P</w:t>
      </w:r>
      <w:r w:rsidR="009D7A15">
        <w:t>lanning</w:t>
      </w:r>
      <w:bookmarkEnd w:id="184"/>
    </w:p>
    <w:p w14:paraId="7B5579AD" w14:textId="77777777" w:rsidR="004E6365" w:rsidRPr="004E6365" w:rsidRDefault="004E6365" w:rsidP="00BF4462">
      <w:pPr>
        <w:pStyle w:val="Heading2separationline"/>
      </w:pPr>
    </w:p>
    <w:p w14:paraId="62C9A3FB" w14:textId="77777777" w:rsidR="004E6365" w:rsidRDefault="004E6365" w:rsidP="00F4095F">
      <w:pPr>
        <w:pStyle w:val="Plattetekst"/>
        <w:jc w:val="left"/>
      </w:pPr>
    </w:p>
    <w:p w14:paraId="348FC536" w14:textId="264E86D5" w:rsidR="00764E32" w:rsidRDefault="00764E32" w:rsidP="00F4095F">
      <w:pPr>
        <w:pStyle w:val="Plattetekst"/>
      </w:pPr>
      <w:r w:rsidRPr="00764E32">
        <w:t>The planning phase is essential for laying the groundwork of the simulation exercise.  It involves a thorough needs analysis based on the training objectives to identify the skills or knowledge gaps. This phase also defines the specific content of the exercise and outlines the required time, budget, technology and support tools, ensuring that all elements are in place for successful implementation.</w:t>
      </w:r>
    </w:p>
    <w:p w14:paraId="267E205B" w14:textId="12ED7A2E" w:rsidR="00F4095F" w:rsidRDefault="00EB6F5B" w:rsidP="00F4095F">
      <w:pPr>
        <w:pStyle w:val="Plattetekst"/>
      </w:pPr>
      <w:r>
        <w:t xml:space="preserve">The planning phase </w:t>
      </w:r>
      <w:r w:rsidR="00F4095F" w:rsidRPr="00124CB5">
        <w:t>provide</w:t>
      </w:r>
      <w:r w:rsidR="0055335A">
        <w:t>s</w:t>
      </w:r>
      <w:r w:rsidR="00F4095F" w:rsidRPr="00124CB5">
        <w:t xml:space="preserve"> instructors with </w:t>
      </w:r>
    </w:p>
    <w:p w14:paraId="4FAC0C1D" w14:textId="1DA169CF" w:rsidR="00F4095F" w:rsidRDefault="00F4095F" w:rsidP="00F4095F">
      <w:pPr>
        <w:pStyle w:val="Bullet1"/>
      </w:pPr>
      <w:r w:rsidRPr="00124CB5">
        <w:t>a clear focus to align the content, activities and assessments with the desired outcomes</w:t>
      </w:r>
      <w:r>
        <w:t>;</w:t>
      </w:r>
    </w:p>
    <w:p w14:paraId="16599233" w14:textId="02506E02" w:rsidR="00F4095F" w:rsidRDefault="00F4095F" w:rsidP="00F4095F">
      <w:pPr>
        <w:pStyle w:val="Bullet1"/>
      </w:pPr>
      <w:r>
        <w:t>guidance in deciding what type of simulation training is most appropriate;</w:t>
      </w:r>
    </w:p>
    <w:p w14:paraId="054A63F5" w14:textId="31C79ADD" w:rsidR="00F4095F" w:rsidRDefault="00F4095F" w:rsidP="00F4095F">
      <w:pPr>
        <w:pStyle w:val="Bullet1"/>
      </w:pPr>
      <w:r>
        <w:t>guidance in deciding the equipment required;</w:t>
      </w:r>
    </w:p>
    <w:p w14:paraId="3E7BFDD1" w14:textId="77777777" w:rsidR="00F4095F" w:rsidRDefault="00F4095F" w:rsidP="00F4095F">
      <w:pPr>
        <w:pStyle w:val="Bullet1"/>
      </w:pPr>
      <w:r>
        <w:t>an indication of the duration of the training;</w:t>
      </w:r>
    </w:p>
    <w:p w14:paraId="62DDA3FA" w14:textId="58A36550" w:rsidR="00B25ED6" w:rsidRDefault="00B25ED6" w:rsidP="00F4095F">
      <w:pPr>
        <w:pStyle w:val="Bullet1"/>
      </w:pPr>
      <w:r>
        <w:t xml:space="preserve">number of </w:t>
      </w:r>
      <w:r w:rsidR="00062668">
        <w:t>participants</w:t>
      </w:r>
      <w:r>
        <w:t xml:space="preserve"> </w:t>
      </w:r>
      <w:r w:rsidR="00E22DA7">
        <w:t>in the training;</w:t>
      </w:r>
    </w:p>
    <w:p w14:paraId="4B0D64EF" w14:textId="7630EB89" w:rsidR="00B17B69" w:rsidRPr="00BE6427" w:rsidRDefault="00201D49" w:rsidP="00F4095F">
      <w:pPr>
        <w:pStyle w:val="Bullet1"/>
      </w:pPr>
      <w:r w:rsidRPr="00BE6427">
        <w:t>approval of the deployment of the resources required</w:t>
      </w:r>
      <w:r w:rsidR="00A8074C" w:rsidRPr="00BE6427">
        <w:t xml:space="preserve">; </w:t>
      </w:r>
    </w:p>
    <w:p w14:paraId="7F31E73C" w14:textId="0E140816" w:rsidR="00750BD8" w:rsidRDefault="00750BD8" w:rsidP="00F4095F">
      <w:pPr>
        <w:pStyle w:val="Bullet1"/>
      </w:pPr>
      <w:r>
        <w:t>the time required to develop the simulation training</w:t>
      </w:r>
      <w:r w:rsidR="009A6F6D">
        <w:t>, especially for computer based simulation training</w:t>
      </w:r>
      <w:r>
        <w:t>;</w:t>
      </w:r>
    </w:p>
    <w:p w14:paraId="35C512E4" w14:textId="77777777" w:rsidR="00F4095F" w:rsidRDefault="00F4095F" w:rsidP="00F4095F">
      <w:pPr>
        <w:pStyle w:val="Bullet1"/>
      </w:pPr>
      <w:r>
        <w:t>an indication of the staff and other resources required to carry out the training.</w:t>
      </w:r>
    </w:p>
    <w:p w14:paraId="0D9E7C96" w14:textId="3B74E372" w:rsidR="00F4095F" w:rsidRDefault="00F4095F" w:rsidP="00EB6F5B">
      <w:pPr>
        <w:pStyle w:val="Plattetekst"/>
        <w:jc w:val="left"/>
      </w:pPr>
    </w:p>
    <w:p w14:paraId="12C23F59" w14:textId="366A41CD" w:rsidR="004E3F16" w:rsidRDefault="004E3F16" w:rsidP="00D0676F">
      <w:pPr>
        <w:pStyle w:val="Kop2"/>
      </w:pPr>
      <w:bookmarkStart w:id="185" w:name="_Toc190185491"/>
      <w:r>
        <w:t>D</w:t>
      </w:r>
      <w:r w:rsidR="009164E7">
        <w:t>esign of simulation exercises</w:t>
      </w:r>
      <w:bookmarkEnd w:id="185"/>
    </w:p>
    <w:p w14:paraId="6B7158C8" w14:textId="77777777" w:rsidR="004E3F16" w:rsidRPr="004E3F16" w:rsidRDefault="004E3F16" w:rsidP="004E3F16">
      <w:pPr>
        <w:pStyle w:val="Heading1separatationline"/>
      </w:pPr>
    </w:p>
    <w:p w14:paraId="32F40CF2" w14:textId="7A3993B5" w:rsidR="00E936DA" w:rsidRDefault="003C6651" w:rsidP="004E3F16">
      <w:pPr>
        <w:pStyle w:val="Plattetekst"/>
      </w:pPr>
      <w:r>
        <w:t xml:space="preserve">The design of simulation exercises refers to the </w:t>
      </w:r>
      <w:r w:rsidR="008511F8">
        <w:t xml:space="preserve">creation </w:t>
      </w:r>
      <w:r w:rsidR="00BD66D9">
        <w:t xml:space="preserve">of the structure </w:t>
      </w:r>
      <w:r w:rsidR="008853A6">
        <w:t xml:space="preserve">and the content </w:t>
      </w:r>
      <w:r w:rsidR="00BD66D9">
        <w:t xml:space="preserve">of the </w:t>
      </w:r>
      <w:r w:rsidR="008853A6">
        <w:t>exercise</w:t>
      </w:r>
      <w:r w:rsidR="00510785">
        <w:t xml:space="preserve">, based on the </w:t>
      </w:r>
      <w:r w:rsidR="008537D0">
        <w:t>planning</w:t>
      </w:r>
      <w:r w:rsidR="00DD3858">
        <w:t xml:space="preserve"> previously defined. </w:t>
      </w:r>
      <w:r w:rsidR="00BA596E">
        <w:t xml:space="preserve">The design </w:t>
      </w:r>
      <w:r w:rsidR="0097490A">
        <w:t xml:space="preserve">should indicate how the training objectives will be met and what will be necessary to carry out the training. </w:t>
      </w:r>
    </w:p>
    <w:p w14:paraId="50779FBF" w14:textId="0F7A2739" w:rsidR="00504847" w:rsidRDefault="00504847" w:rsidP="004E3F16">
      <w:pPr>
        <w:pStyle w:val="Plattetekst"/>
      </w:pPr>
      <w:r>
        <w:t>Design of simulation exercises include</w:t>
      </w:r>
      <w:r w:rsidR="006F11EC">
        <w:t>s</w:t>
      </w:r>
      <w:r w:rsidR="00D95CE7">
        <w:t>:</w:t>
      </w:r>
    </w:p>
    <w:p w14:paraId="1E6B0B80" w14:textId="6EEA9893" w:rsidR="00781F92" w:rsidRDefault="00E673E2" w:rsidP="00D95CE7">
      <w:pPr>
        <w:pStyle w:val="Bullet1"/>
      </w:pPr>
      <w:r>
        <w:t>Deciding on the type of simulation that is appropriate;</w:t>
      </w:r>
    </w:p>
    <w:p w14:paraId="31FBE3A4" w14:textId="2B86FE03" w:rsidR="003B6FBD" w:rsidRDefault="003B6FBD" w:rsidP="003B6FBD">
      <w:pPr>
        <w:pStyle w:val="Bullet1"/>
      </w:pPr>
      <w:r>
        <w:t>Decid</w:t>
      </w:r>
      <w:r w:rsidR="001E3D0D">
        <w:t>ing</w:t>
      </w:r>
      <w:r>
        <w:t xml:space="preserve"> on the method to how the exercise will be delivered</w:t>
      </w:r>
    </w:p>
    <w:p w14:paraId="42D7D2C7" w14:textId="3F8E71A6" w:rsidR="00E673E2" w:rsidRDefault="00781F92" w:rsidP="00D95CE7">
      <w:pPr>
        <w:pStyle w:val="Bullet1"/>
      </w:pPr>
      <w:r>
        <w:t xml:space="preserve">Deciding on </w:t>
      </w:r>
      <w:r w:rsidR="00E673E2">
        <w:t>the equipment</w:t>
      </w:r>
      <w:r>
        <w:t>, the staff and the time</w:t>
      </w:r>
      <w:r w:rsidR="00E673E2">
        <w:t xml:space="preserve"> required</w:t>
      </w:r>
      <w:r>
        <w:t>;</w:t>
      </w:r>
    </w:p>
    <w:p w14:paraId="78A10638" w14:textId="35FD2048" w:rsidR="00A145AF" w:rsidRDefault="00A145AF" w:rsidP="00A145AF">
      <w:pPr>
        <w:pStyle w:val="Bullet1"/>
      </w:pPr>
      <w:r>
        <w:t>Assessing if there are any individual needs and skill gap</w:t>
      </w:r>
      <w:r w:rsidR="00FA341D">
        <w:t>s</w:t>
      </w:r>
      <w:r>
        <w:t xml:space="preserve"> that need to be addressed</w:t>
      </w:r>
    </w:p>
    <w:p w14:paraId="4A34F63D" w14:textId="26969E8A" w:rsidR="00A47F26" w:rsidRDefault="00C761C7" w:rsidP="00473F90">
      <w:pPr>
        <w:pStyle w:val="Bullet1"/>
      </w:pPr>
      <w:r>
        <w:t>Identifying</w:t>
      </w:r>
      <w:r w:rsidR="009764B0">
        <w:t xml:space="preserve"> scenario</w:t>
      </w:r>
      <w:r w:rsidR="008C6036">
        <w:t xml:space="preserve">s </w:t>
      </w:r>
      <w:r w:rsidR="00473F90">
        <w:t>suitable for the exercise</w:t>
      </w:r>
      <w:r w:rsidR="00D0528B">
        <w:t xml:space="preserve"> by outlining key situations </w:t>
      </w:r>
      <w:r w:rsidR="003B6FBD">
        <w:t>or challenges that need to be simulated;</w:t>
      </w:r>
    </w:p>
    <w:p w14:paraId="3932EDD7" w14:textId="7D140F66" w:rsidR="008C6036" w:rsidRDefault="001E3D0D" w:rsidP="00D95CE7">
      <w:pPr>
        <w:pStyle w:val="Bullet1"/>
      </w:pPr>
      <w:r>
        <w:t>Outlining</w:t>
      </w:r>
      <w:r w:rsidR="00A47F26">
        <w:t xml:space="preserve"> how the exercise will flow;</w:t>
      </w:r>
    </w:p>
    <w:p w14:paraId="4911B305" w14:textId="639E22B0" w:rsidR="00E936DA" w:rsidRDefault="00166CAE" w:rsidP="00E936DA">
      <w:pPr>
        <w:pStyle w:val="Bullet1"/>
      </w:pPr>
      <w:r>
        <w:t xml:space="preserve">Deciding how </w:t>
      </w:r>
      <w:r w:rsidR="00D95CE7">
        <w:t xml:space="preserve">exercises will be </w:t>
      </w:r>
      <w:r w:rsidR="00753455">
        <w:t xml:space="preserve">debriefed </w:t>
      </w:r>
      <w:r w:rsidR="00951A3D">
        <w:t>and</w:t>
      </w:r>
      <w:r w:rsidR="004C53B9">
        <w:t>, if included,</w:t>
      </w:r>
      <w:r w:rsidR="00951A3D">
        <w:t xml:space="preserve"> how assessment will be conducted.</w:t>
      </w:r>
    </w:p>
    <w:p w14:paraId="703B44F0" w14:textId="77777777" w:rsidR="00786C14" w:rsidRDefault="00786C14" w:rsidP="00786C14">
      <w:pPr>
        <w:pStyle w:val="Bullet1"/>
        <w:numPr>
          <w:ilvl w:val="0"/>
          <w:numId w:val="0"/>
        </w:numPr>
      </w:pPr>
    </w:p>
    <w:p w14:paraId="470DB5DC" w14:textId="62B8AB36" w:rsidR="00E936DA" w:rsidRDefault="00E936DA" w:rsidP="00E936DA">
      <w:pPr>
        <w:pStyle w:val="Plattetekst"/>
      </w:pPr>
      <w:r>
        <w:lastRenderedPageBreak/>
        <w:t xml:space="preserve">A simulation exercise should be designed with the intention of delivering specific outcomes.   The exercise environment may be </w:t>
      </w:r>
      <w:r w:rsidRPr="00B8297F">
        <w:t xml:space="preserve">real </w:t>
      </w:r>
      <w:r>
        <w:t xml:space="preserve">or </w:t>
      </w:r>
      <w:r w:rsidRPr="00B8297F">
        <w:t>fictitious</w:t>
      </w:r>
      <w:r>
        <w:t>,</w:t>
      </w:r>
      <w:r w:rsidRPr="00B8297F">
        <w:t xml:space="preserve"> </w:t>
      </w:r>
      <w:r>
        <w:t>with consideration given to the following:</w:t>
      </w:r>
    </w:p>
    <w:p w14:paraId="74069A1A" w14:textId="6946B57B" w:rsidR="00E936DA" w:rsidRDefault="00E936DA" w:rsidP="00E936DA">
      <w:pPr>
        <w:pStyle w:val="Bullet1"/>
      </w:pPr>
      <w:r>
        <w:t xml:space="preserve">Defining the </w:t>
      </w:r>
      <w:r w:rsidRPr="00B8297F">
        <w:t>sea area or waterway</w:t>
      </w:r>
      <w:r>
        <w:t xml:space="preserve"> including local features and navigation aids</w:t>
      </w:r>
      <w:r w:rsidR="00A53143">
        <w:t>;</w:t>
      </w:r>
    </w:p>
    <w:p w14:paraId="3C52C7D7" w14:textId="7BEBF73E" w:rsidR="00E936DA" w:rsidRDefault="00E936DA" w:rsidP="00E936DA">
      <w:pPr>
        <w:pStyle w:val="Bullet1"/>
      </w:pPr>
      <w:r>
        <w:t xml:space="preserve">Typical traffic patterns </w:t>
      </w:r>
      <w:r w:rsidRPr="00B8297F">
        <w:t xml:space="preserve">appropriate to </w:t>
      </w:r>
      <w:r>
        <w:t>allow an induvial to organise, monitor and manage ships</w:t>
      </w:r>
      <w:r w:rsidR="00A53143">
        <w:t>;</w:t>
      </w:r>
    </w:p>
    <w:p w14:paraId="4EC94844" w14:textId="0F003D83" w:rsidR="00E936DA" w:rsidRDefault="00E936DA" w:rsidP="00E936DA">
      <w:pPr>
        <w:pStyle w:val="Bullet1"/>
      </w:pPr>
      <w:r>
        <w:t>Vessels types</w:t>
      </w:r>
      <w:r w:rsidRPr="00B8297F">
        <w:t xml:space="preserve">. </w:t>
      </w:r>
      <w:r>
        <w:t xml:space="preserve">Where practical, this may include </w:t>
      </w:r>
      <w:r w:rsidRPr="00B8297F">
        <w:t xml:space="preserve">a database of </w:t>
      </w:r>
      <w:r>
        <w:t>ship names that actually participate in the VTS</w:t>
      </w:r>
      <w:r w:rsidR="00A53143">
        <w:t>;</w:t>
      </w:r>
    </w:p>
    <w:p w14:paraId="1AE62548" w14:textId="6B0B696E" w:rsidR="00E936DA" w:rsidRDefault="00E936DA" w:rsidP="00E936DA">
      <w:pPr>
        <w:pStyle w:val="Bullet1"/>
      </w:pPr>
      <w:r>
        <w:t>The e</w:t>
      </w:r>
      <w:r w:rsidRPr="00B8297F">
        <w:t>ffect</w:t>
      </w:r>
      <w:r>
        <w:t>s</w:t>
      </w:r>
      <w:r w:rsidRPr="00B8297F">
        <w:t xml:space="preserve"> of meteorology and hydrographic factors on vessels</w:t>
      </w:r>
      <w:r w:rsidR="00A53143">
        <w:t>;</w:t>
      </w:r>
    </w:p>
    <w:p w14:paraId="0A310710" w14:textId="41830C17" w:rsidR="00E936DA" w:rsidRDefault="00E936DA" w:rsidP="00E936DA">
      <w:pPr>
        <w:pStyle w:val="Bullet1"/>
      </w:pPr>
      <w:r>
        <w:t>Integration of allied services (e.g. Search and rescue, Pilotage, Tugs, Agents, Customs)</w:t>
      </w:r>
      <w:r w:rsidR="00A53143">
        <w:t>;</w:t>
      </w:r>
    </w:p>
    <w:p w14:paraId="15E8A45E" w14:textId="174482B7" w:rsidR="00E936DA" w:rsidRDefault="00E936DA" w:rsidP="00E936DA">
      <w:pPr>
        <w:pStyle w:val="Bullet1"/>
      </w:pPr>
      <w:r>
        <w:t>Operational procedures</w:t>
      </w:r>
      <w:r w:rsidRPr="00B8297F">
        <w:t xml:space="preserve"> </w:t>
      </w:r>
      <w:r>
        <w:t xml:space="preserve">used </w:t>
      </w:r>
      <w:r w:rsidRPr="00B8297F">
        <w:t>to maintain a safe and efficient waterway</w:t>
      </w:r>
      <w:r>
        <w:t xml:space="preserve"> including resp</w:t>
      </w:r>
      <w:r w:rsidR="00B76430">
        <w:t>o</w:t>
      </w:r>
      <w:r>
        <w:t>nding to developing situations</w:t>
      </w:r>
      <w:r w:rsidR="00A53143">
        <w:t>;</w:t>
      </w:r>
    </w:p>
    <w:p w14:paraId="7877AD71" w14:textId="0F8FB992" w:rsidR="00E936DA" w:rsidRDefault="00E936DA" w:rsidP="00BD2D12">
      <w:pPr>
        <w:pStyle w:val="Bullet1"/>
      </w:pPr>
      <w:r w:rsidRPr="00B8297F">
        <w:t>Relevant International, National and Local Regulations</w:t>
      </w:r>
      <w:r w:rsidR="00401610">
        <w:t>.</w:t>
      </w:r>
    </w:p>
    <w:p w14:paraId="669BC2FC" w14:textId="68125230" w:rsidR="00D1358F" w:rsidRDefault="001C11EC" w:rsidP="0032349F">
      <w:pPr>
        <w:pStyle w:val="Kop2"/>
      </w:pPr>
      <w:bookmarkStart w:id="186" w:name="_Toc190185492"/>
      <w:r>
        <w:t>C</w:t>
      </w:r>
      <w:r w:rsidR="007415C6">
        <w:t>reation</w:t>
      </w:r>
      <w:r w:rsidR="009164E7">
        <w:t xml:space="preserve"> of simulation </w:t>
      </w:r>
      <w:r w:rsidR="002C2EE9">
        <w:t>exercises</w:t>
      </w:r>
      <w:bookmarkEnd w:id="186"/>
    </w:p>
    <w:p w14:paraId="3C542C31" w14:textId="77777777" w:rsidR="00D1358F" w:rsidRPr="00D1358F" w:rsidRDefault="00D1358F" w:rsidP="00D1358F">
      <w:pPr>
        <w:pStyle w:val="Heading1separatationline"/>
      </w:pPr>
    </w:p>
    <w:p w14:paraId="2960FF9A" w14:textId="4F71C56A" w:rsidR="00117AA8" w:rsidRDefault="00552432" w:rsidP="00D1358F">
      <w:pPr>
        <w:pStyle w:val="Plattetekst"/>
      </w:pPr>
      <w:r>
        <w:t>During t</w:t>
      </w:r>
      <w:r w:rsidR="007415C6">
        <w:t xml:space="preserve">his </w:t>
      </w:r>
      <w:r w:rsidR="000F2148">
        <w:t>phase</w:t>
      </w:r>
      <w:r w:rsidR="004A1C06">
        <w:t xml:space="preserve"> simulation exercises </w:t>
      </w:r>
      <w:r w:rsidR="004E3918">
        <w:t>are created and u</w:t>
      </w:r>
      <w:r w:rsidR="00633DB0">
        <w:t xml:space="preserve">pon </w:t>
      </w:r>
      <w:r w:rsidR="001117AA">
        <w:t xml:space="preserve">completion of this phase the simulation exercise should be ready </w:t>
      </w:r>
      <w:r w:rsidR="00F676CD">
        <w:t xml:space="preserve">to be conducted. </w:t>
      </w:r>
    </w:p>
    <w:p w14:paraId="4D38459D" w14:textId="2BA19A03" w:rsidR="00F676CD" w:rsidRDefault="00F676CD" w:rsidP="00D1358F">
      <w:pPr>
        <w:pStyle w:val="Plattetekst"/>
      </w:pPr>
      <w:r>
        <w:t xml:space="preserve">The development of </w:t>
      </w:r>
      <w:r w:rsidR="000815BA">
        <w:t>the simulation exercise involves</w:t>
      </w:r>
      <w:r w:rsidR="00554B63">
        <w:t>:</w:t>
      </w:r>
    </w:p>
    <w:p w14:paraId="0A8B7650" w14:textId="12709E6C" w:rsidR="00C1142F" w:rsidRDefault="000815BA" w:rsidP="000815BA">
      <w:pPr>
        <w:pStyle w:val="Bullet1"/>
      </w:pPr>
      <w:r>
        <w:t xml:space="preserve">Scenario </w:t>
      </w:r>
      <w:r w:rsidR="00D266FD">
        <w:t>story boarding</w:t>
      </w:r>
      <w:r w:rsidR="00B34301">
        <w:t xml:space="preserve"> to create</w:t>
      </w:r>
      <w:r w:rsidR="00EE5639">
        <w:t xml:space="preserve"> a detailed and realistic </w:t>
      </w:r>
      <w:r w:rsidR="00B326A1">
        <w:t>plot that aligns with the training objectives</w:t>
      </w:r>
      <w:r w:rsidR="006664A0">
        <w:t xml:space="preserve">. The scenario should include a timeline, key events </w:t>
      </w:r>
      <w:r w:rsidR="00A91E86">
        <w:t xml:space="preserve">and </w:t>
      </w:r>
      <w:r w:rsidR="00C1142F">
        <w:t>challenges</w:t>
      </w:r>
      <w:r w:rsidR="007926F8">
        <w:t>;</w:t>
      </w:r>
    </w:p>
    <w:p w14:paraId="39233956" w14:textId="42DF2932" w:rsidR="000815BA" w:rsidRDefault="00976EDD" w:rsidP="000815BA">
      <w:pPr>
        <w:pStyle w:val="Bullet1"/>
      </w:pPr>
      <w:r>
        <w:t>C</w:t>
      </w:r>
      <w:r w:rsidR="00D52B24">
        <w:t>onfiguring the simulation</w:t>
      </w:r>
      <w:r>
        <w:t xml:space="preserve"> tools</w:t>
      </w:r>
      <w:r w:rsidR="00D52B24">
        <w:t xml:space="preserve"> </w:t>
      </w:r>
      <w:r w:rsidR="00E2618C">
        <w:t>to replicate the relevant VTS environment</w:t>
      </w:r>
      <w:r w:rsidR="007926F8">
        <w:t>;</w:t>
      </w:r>
    </w:p>
    <w:p w14:paraId="21AE5467" w14:textId="6991540F" w:rsidR="00E773B4" w:rsidRDefault="00786C14" w:rsidP="000815BA">
      <w:pPr>
        <w:pStyle w:val="Bullet1"/>
      </w:pPr>
      <w:r>
        <w:t>Preparing</w:t>
      </w:r>
      <w:r w:rsidR="007926F8">
        <w:t xml:space="preserve"> training materials</w:t>
      </w:r>
      <w:r w:rsidR="00FC1FE7">
        <w:t xml:space="preserve"> such as instructor guides</w:t>
      </w:r>
      <w:r w:rsidR="008373BB">
        <w:t>, scripts</w:t>
      </w:r>
      <w:r w:rsidR="009F6F3C">
        <w:t xml:space="preserve"> and scenarios</w:t>
      </w:r>
      <w:r w:rsidR="00FC1FE7">
        <w:t xml:space="preserve">, </w:t>
      </w:r>
      <w:r w:rsidR="001E4161">
        <w:t>presentations</w:t>
      </w:r>
      <w:r w:rsidR="006B4E8A">
        <w:t>;</w:t>
      </w:r>
    </w:p>
    <w:p w14:paraId="6F5D0027" w14:textId="585A2C11" w:rsidR="007926F8" w:rsidRDefault="00DF3842" w:rsidP="000815BA">
      <w:pPr>
        <w:pStyle w:val="Bullet1"/>
      </w:pPr>
      <w:r>
        <w:t>Preparing</w:t>
      </w:r>
      <w:r w:rsidR="008603A8">
        <w:t xml:space="preserve"> </w:t>
      </w:r>
      <w:r w:rsidR="007B03DA">
        <w:t xml:space="preserve">participant information and </w:t>
      </w:r>
      <w:r w:rsidR="001E4161">
        <w:t>hand-outs</w:t>
      </w:r>
      <w:r w:rsidR="00CF7AA4">
        <w:t>;</w:t>
      </w:r>
    </w:p>
    <w:p w14:paraId="4FEB57A1" w14:textId="2C7B1F11" w:rsidR="00A11DB7" w:rsidRDefault="00A11DB7" w:rsidP="000815BA">
      <w:pPr>
        <w:pStyle w:val="Bullet1"/>
      </w:pPr>
      <w:r>
        <w:t>Develop</w:t>
      </w:r>
      <w:r w:rsidR="00DF3842">
        <w:t>ing</w:t>
      </w:r>
      <w:r w:rsidR="000A023A">
        <w:t xml:space="preserve"> debriefing and</w:t>
      </w:r>
      <w:r>
        <w:t xml:space="preserve"> </w:t>
      </w:r>
      <w:r w:rsidR="00380AE1">
        <w:t>assessment</w:t>
      </w:r>
      <w:r>
        <w:t xml:space="preserve"> tools </w:t>
      </w:r>
      <w:r w:rsidR="00380AE1">
        <w:t>such as rating scales, checklists, evaluation forms, …</w:t>
      </w:r>
      <w:r w:rsidR="000E391C">
        <w:t>;</w:t>
      </w:r>
    </w:p>
    <w:p w14:paraId="5FA1CAB3" w14:textId="3DA6583A" w:rsidR="00FA3FE4" w:rsidRDefault="00825FDB" w:rsidP="00D1358F">
      <w:pPr>
        <w:pStyle w:val="Bullet1"/>
      </w:pPr>
      <w:ins w:id="187" w:author="Priem Stefaan" w:date="2025-02-13T16:27:00Z" w16du:dateUtc="2025-02-13T15:27:00Z">
        <w:r>
          <w:t xml:space="preserve">Pilot testing </w:t>
        </w:r>
        <w:r w:rsidR="008971B6">
          <w:t>prior t</w:t>
        </w:r>
      </w:ins>
      <w:ins w:id="188" w:author="Priem Stefaan" w:date="2025-02-13T16:28:00Z" w16du:dateUtc="2025-02-13T15:28:00Z">
        <w:r w:rsidR="008971B6">
          <w:t>o</w:t>
        </w:r>
      </w:ins>
      <w:del w:id="189" w:author="Priem Stefaan" w:date="2025-02-13T16:28:00Z" w16du:dateUtc="2025-02-13T15:28:00Z">
        <w:r w:rsidR="00A113F4" w:rsidDel="008971B6">
          <w:delText>T</w:delText>
        </w:r>
        <w:r w:rsidR="00EE345C" w:rsidDel="008971B6">
          <w:delText>ry-out prior</w:delText>
        </w:r>
      </w:del>
      <w:r w:rsidR="00EE345C">
        <w:t xml:space="preserve"> </w:t>
      </w:r>
      <w:proofErr w:type="spellStart"/>
      <w:r w:rsidR="00EE345C">
        <w:t>to</w:t>
      </w:r>
      <w:proofErr w:type="spellEnd"/>
      <w:r w:rsidR="00EE345C">
        <w:t xml:space="preserve"> </w:t>
      </w:r>
      <w:r w:rsidR="00AD2F11">
        <w:t xml:space="preserve">conducting the training to </w:t>
      </w:r>
      <w:r w:rsidR="00A778C6">
        <w:t xml:space="preserve">participants </w:t>
      </w:r>
      <w:del w:id="190" w:author="Priem Stefaan" w:date="2025-02-13T16:28:00Z" w16du:dateUtc="2025-02-13T15:28:00Z">
        <w:r w:rsidR="00A778C6" w:rsidDel="006B2C30">
          <w:delText xml:space="preserve">should be run </w:delText>
        </w:r>
      </w:del>
      <w:r w:rsidR="00A778C6">
        <w:t xml:space="preserve">to verify </w:t>
      </w:r>
      <w:r w:rsidR="000D4D6D">
        <w:t xml:space="preserve">its effectiveness and </w:t>
      </w:r>
      <w:r w:rsidR="00A778C6">
        <w:t xml:space="preserve">if </w:t>
      </w:r>
      <w:proofErr w:type="spellStart"/>
      <w:r w:rsidR="00613FE1">
        <w:t>futher</w:t>
      </w:r>
      <w:proofErr w:type="spellEnd"/>
      <w:r w:rsidR="00613FE1">
        <w:t xml:space="preserve"> </w:t>
      </w:r>
      <w:proofErr w:type="spellStart"/>
      <w:r w:rsidR="00613FE1">
        <w:t>adjutstments</w:t>
      </w:r>
      <w:proofErr w:type="spellEnd"/>
      <w:r w:rsidR="00613FE1">
        <w:t xml:space="preserve"> are required; </w:t>
      </w:r>
    </w:p>
    <w:p w14:paraId="0F370FC6" w14:textId="77777777" w:rsidR="00FA3FE4" w:rsidRDefault="00FA3FE4" w:rsidP="00D1358F">
      <w:pPr>
        <w:pStyle w:val="Plattetekst"/>
      </w:pPr>
    </w:p>
    <w:p w14:paraId="3B24A5B9" w14:textId="2F01DD5C" w:rsidR="00D1358F" w:rsidRDefault="00385761" w:rsidP="0009543F">
      <w:pPr>
        <w:pStyle w:val="Kop2"/>
      </w:pPr>
      <w:bookmarkStart w:id="191" w:name="_Toc190185493"/>
      <w:r>
        <w:t>Conduct</w:t>
      </w:r>
      <w:r w:rsidR="004F0336">
        <w:t xml:space="preserve"> </w:t>
      </w:r>
      <w:r w:rsidR="00B76962">
        <w:t>of simulation exercises</w:t>
      </w:r>
      <w:bookmarkEnd w:id="191"/>
    </w:p>
    <w:p w14:paraId="53B1F15F" w14:textId="77777777" w:rsidR="00DD2BB0" w:rsidRPr="00DD2BB0" w:rsidRDefault="00DD2BB0" w:rsidP="00DD2BB0">
      <w:pPr>
        <w:pStyle w:val="Heading1separatationline"/>
      </w:pPr>
    </w:p>
    <w:p w14:paraId="1E82D677" w14:textId="74DBCCAD" w:rsidR="00BA0089" w:rsidRDefault="00F767E6" w:rsidP="00D1358F">
      <w:pPr>
        <w:pStyle w:val="Plattetekst"/>
      </w:pPr>
      <w:r>
        <w:t xml:space="preserve">The conduct of simulation training is when </w:t>
      </w:r>
      <w:r w:rsidR="004F4474">
        <w:t>the exercise will be</w:t>
      </w:r>
      <w:r w:rsidR="000E3A82">
        <w:t xml:space="preserve"> carried out with the participants.</w:t>
      </w:r>
      <w:r w:rsidR="006D37F9">
        <w:t xml:space="preserve"> Sufficient time should be </w:t>
      </w:r>
      <w:r w:rsidR="00F632E3">
        <w:t xml:space="preserve">taken into account prior </w:t>
      </w:r>
      <w:r w:rsidR="00C70B41">
        <w:t xml:space="preserve">to, </w:t>
      </w:r>
      <w:r w:rsidR="00F632E3">
        <w:t>and after the exercise</w:t>
      </w:r>
      <w:r w:rsidR="00945F88">
        <w:t xml:space="preserve"> to enable </w:t>
      </w:r>
      <w:r w:rsidR="008F12E9">
        <w:t xml:space="preserve">thorough </w:t>
      </w:r>
      <w:r w:rsidR="00945F88">
        <w:t xml:space="preserve">preparation and </w:t>
      </w:r>
      <w:r w:rsidR="00B95AC2">
        <w:t xml:space="preserve">effective </w:t>
      </w:r>
      <w:r w:rsidR="00945F88">
        <w:t>debriefing.</w:t>
      </w:r>
    </w:p>
    <w:p w14:paraId="17908DE5" w14:textId="647C3C83" w:rsidR="00D1358F" w:rsidRDefault="00556827" w:rsidP="0009543F">
      <w:pPr>
        <w:pStyle w:val="Kop3"/>
      </w:pPr>
      <w:bookmarkStart w:id="192" w:name="_Toc190185494"/>
      <w:r>
        <w:t>P</w:t>
      </w:r>
      <w:r w:rsidR="00D1358F">
        <w:t>reparation</w:t>
      </w:r>
      <w:bookmarkEnd w:id="192"/>
    </w:p>
    <w:p w14:paraId="5C5756B2" w14:textId="77777777" w:rsidR="00DD2BB0" w:rsidRPr="00DD2BB0" w:rsidRDefault="00DD2BB0" w:rsidP="00DD2BB0">
      <w:pPr>
        <w:pStyle w:val="Heading2separationline"/>
      </w:pPr>
    </w:p>
    <w:p w14:paraId="51E3956A" w14:textId="0F68C645" w:rsidR="00AD44FE" w:rsidRDefault="00DE10C7" w:rsidP="0049123A">
      <w:pPr>
        <w:pStyle w:val="Plattetekst"/>
      </w:pPr>
      <w:r>
        <w:t xml:space="preserve">Prior to running the simulation exercise </w:t>
      </w:r>
      <w:r w:rsidR="000578EE">
        <w:t xml:space="preserve">all necessary arrangements </w:t>
      </w:r>
      <w:r w:rsidR="00C2674C">
        <w:t xml:space="preserve">should be made </w:t>
      </w:r>
      <w:r w:rsidR="000537E3">
        <w:t xml:space="preserve">to </w:t>
      </w:r>
      <w:r w:rsidR="00E83E04">
        <w:t xml:space="preserve">assure a flawless start. This </w:t>
      </w:r>
      <w:r w:rsidR="00D10A3E">
        <w:t xml:space="preserve">includes a </w:t>
      </w:r>
      <w:r w:rsidR="0048131A">
        <w:t xml:space="preserve">detailed </w:t>
      </w:r>
      <w:r w:rsidR="00D10A3E">
        <w:t xml:space="preserve">briefing </w:t>
      </w:r>
      <w:r w:rsidR="006A5FD3">
        <w:t>to</w:t>
      </w:r>
      <w:r w:rsidR="00D10A3E">
        <w:t xml:space="preserve"> </w:t>
      </w:r>
      <w:r w:rsidR="00D10A3E" w:rsidRPr="00D10A3E">
        <w:t>inform the participants of the primary goals of the simulation exercise and how these training objectives align with the overall training program/course</w:t>
      </w:r>
      <w:r w:rsidR="00BE38BE">
        <w:t xml:space="preserve">. </w:t>
      </w:r>
      <w:r w:rsidR="00D10A3E" w:rsidRPr="00D10A3E">
        <w:t xml:space="preserve">A thorough pre-exercise briefing ensures that all participants are well-prepared and understand their roles, the scenario, and the objectives of the </w:t>
      </w:r>
      <w:r w:rsidR="004F731A">
        <w:t>exercise</w:t>
      </w:r>
      <w:r w:rsidR="00D10A3E" w:rsidRPr="00D10A3E">
        <w:t xml:space="preserve">. This will contribute to a more effective and valuable training experience. </w:t>
      </w:r>
      <w:r w:rsidR="00D10A3E">
        <w:t>Other e</w:t>
      </w:r>
      <w:r w:rsidR="00E55DF0" w:rsidRPr="00D10A3E">
        <w:t>lements to be</w:t>
      </w:r>
      <w:r w:rsidR="00E55DF0">
        <w:t xml:space="preserve"> included</w:t>
      </w:r>
      <w:r w:rsidR="0091241F">
        <w:t xml:space="preserve"> during</w:t>
      </w:r>
      <w:r w:rsidR="00E55DF0">
        <w:t xml:space="preserve"> </w:t>
      </w:r>
      <w:r w:rsidR="0091241F">
        <w:t>the preparation/set-up of a simulation exercise</w:t>
      </w:r>
      <w:r w:rsidR="00E55DF0">
        <w:t xml:space="preserve"> are:</w:t>
      </w:r>
    </w:p>
    <w:p w14:paraId="00432999" w14:textId="166A801F" w:rsidR="00B50B9C" w:rsidRDefault="00806711" w:rsidP="00806711">
      <w:pPr>
        <w:pStyle w:val="Bullet1"/>
      </w:pPr>
      <w:r>
        <w:t xml:space="preserve">Consider the trainee’s outcomes/results from previous training, including </w:t>
      </w:r>
      <w:r w:rsidR="0007705C">
        <w:t>previous</w:t>
      </w:r>
      <w:r w:rsidR="00264D85">
        <w:t>ly identified areas of improvement;</w:t>
      </w:r>
    </w:p>
    <w:p w14:paraId="04952927" w14:textId="4443269E" w:rsidR="00C42DFE" w:rsidRPr="00A27F58" w:rsidRDefault="00C42DFE" w:rsidP="00A028BA">
      <w:pPr>
        <w:pStyle w:val="Bullet1"/>
      </w:pPr>
      <w:r w:rsidRPr="00A27F58">
        <w:lastRenderedPageBreak/>
        <w:t>Consider allowing participants to become familiar with new skills or learning objectives prior to the simulation exercise</w:t>
      </w:r>
    </w:p>
    <w:p w14:paraId="759CD928" w14:textId="6E89CAB8" w:rsidR="00A028BA" w:rsidRDefault="00A028BA" w:rsidP="00A028BA">
      <w:pPr>
        <w:pStyle w:val="Bullet1"/>
      </w:pPr>
      <w:r>
        <w:t>Explain the functionality of the simulator and any relevant tools, interface, controls and communication systems;</w:t>
      </w:r>
    </w:p>
    <w:p w14:paraId="1A6FFBF3" w14:textId="6C778D64" w:rsidR="00EA16BC" w:rsidRDefault="00EA16BC" w:rsidP="00E55DF0">
      <w:pPr>
        <w:pStyle w:val="Bullet1"/>
      </w:pPr>
      <w:r>
        <w:t xml:space="preserve">Assignment of </w:t>
      </w:r>
      <w:r w:rsidR="005E1ACB">
        <w:t>specific roles and responsibilities to each participant</w:t>
      </w:r>
      <w:r w:rsidR="00332727">
        <w:t xml:space="preserve">, especially if </w:t>
      </w:r>
      <w:r w:rsidR="00F27296">
        <w:t>different</w:t>
      </w:r>
      <w:r w:rsidR="00310DB8">
        <w:t xml:space="preserve"> from</w:t>
      </w:r>
      <w:r w:rsidR="00F27296">
        <w:t xml:space="preserve"> previous exercises</w:t>
      </w:r>
      <w:r w:rsidR="006702D2">
        <w:t>;</w:t>
      </w:r>
    </w:p>
    <w:p w14:paraId="561EAE8F" w14:textId="64AC5EB8" w:rsidR="005E1ACB" w:rsidRDefault="00AB1C8F" w:rsidP="00E55DF0">
      <w:pPr>
        <w:pStyle w:val="Bullet1"/>
      </w:pPr>
      <w:r>
        <w:t>Outline procedures to be followed</w:t>
      </w:r>
      <w:r w:rsidR="00346370">
        <w:t xml:space="preserve"> and possible constraints of limitations</w:t>
      </w:r>
      <w:r w:rsidR="00835E63">
        <w:t>;</w:t>
      </w:r>
    </w:p>
    <w:p w14:paraId="334F92F0" w14:textId="1841EC59" w:rsidR="00822C22" w:rsidRDefault="00835E63" w:rsidP="00E55DF0">
      <w:pPr>
        <w:pStyle w:val="Bullet1"/>
      </w:pPr>
      <w:r>
        <w:t>Exercise rules</w:t>
      </w:r>
      <w:r w:rsidR="00F93218">
        <w:t xml:space="preserve"> (respectful communication, active participation and constructive feedback) </w:t>
      </w:r>
      <w:r>
        <w:t>and expectations;</w:t>
      </w:r>
    </w:p>
    <w:p w14:paraId="381E5F95" w14:textId="04F35307" w:rsidR="009E4CA1" w:rsidRDefault="0027198D" w:rsidP="00E55DF0">
      <w:pPr>
        <w:pStyle w:val="Bullet1"/>
      </w:pPr>
      <w:r>
        <w:t>Explain the debriefing process an</w:t>
      </w:r>
      <w:r w:rsidR="00F43778">
        <w:t xml:space="preserve">d </w:t>
      </w:r>
      <w:r w:rsidR="00990934">
        <w:t xml:space="preserve">how </w:t>
      </w:r>
      <w:r w:rsidR="000A3D9F">
        <w:t xml:space="preserve">the </w:t>
      </w:r>
      <w:r w:rsidR="001473DF">
        <w:t>trainee</w:t>
      </w:r>
      <w:r w:rsidR="000A3D9F">
        <w:t xml:space="preserve"> will be assessed;</w:t>
      </w:r>
    </w:p>
    <w:p w14:paraId="29A31348" w14:textId="6C8B9DAC" w:rsidR="008B31A7" w:rsidRDefault="00585C59" w:rsidP="008B31A7">
      <w:pPr>
        <w:pStyle w:val="Bullet1"/>
      </w:pPr>
      <w:r>
        <w:t>Provide</w:t>
      </w:r>
      <w:r w:rsidR="000F67A1">
        <w:t xml:space="preserve"> an overview of the exercise scenario. This may include details of</w:t>
      </w:r>
    </w:p>
    <w:p w14:paraId="70277DA8" w14:textId="77777777" w:rsidR="008B31A7" w:rsidRPr="00406725" w:rsidRDefault="008B31A7" w:rsidP="008B31A7">
      <w:pPr>
        <w:pStyle w:val="Bullet1"/>
        <w:numPr>
          <w:ilvl w:val="1"/>
          <w:numId w:val="1"/>
        </w:numPr>
      </w:pPr>
      <w:r w:rsidRPr="00406725">
        <w:t>The time period and weather conditions</w:t>
      </w:r>
    </w:p>
    <w:p w14:paraId="360C8154" w14:textId="77777777" w:rsidR="008B31A7" w:rsidRPr="00406725" w:rsidRDefault="008B31A7" w:rsidP="008B31A7">
      <w:pPr>
        <w:pStyle w:val="Plattetekst"/>
        <w:numPr>
          <w:ilvl w:val="1"/>
          <w:numId w:val="61"/>
        </w:numPr>
      </w:pPr>
      <w:r>
        <w:t xml:space="preserve">The traffic situation </w:t>
      </w:r>
    </w:p>
    <w:p w14:paraId="18CA518E" w14:textId="77777777" w:rsidR="008B31A7" w:rsidRDefault="008B31A7" w:rsidP="008B31A7">
      <w:pPr>
        <w:pStyle w:val="Plattetekst"/>
        <w:numPr>
          <w:ilvl w:val="1"/>
          <w:numId w:val="61"/>
        </w:numPr>
      </w:pPr>
      <w:r w:rsidRPr="00406725">
        <w:t>The potential challenges and hazards that may arise</w:t>
      </w:r>
    </w:p>
    <w:p w14:paraId="62B0E44F" w14:textId="51AEBBDA" w:rsidR="00CD645B" w:rsidRDefault="00E34802" w:rsidP="00E55DF0">
      <w:pPr>
        <w:pStyle w:val="Bullet1"/>
      </w:pPr>
      <w:r>
        <w:t xml:space="preserve">Ensure all equipment is operational and functioning; </w:t>
      </w:r>
    </w:p>
    <w:p w14:paraId="232EEE80" w14:textId="5DE8CCC4" w:rsidR="0081196B" w:rsidRDefault="0081196B" w:rsidP="00E55DF0">
      <w:pPr>
        <w:pStyle w:val="Bullet1"/>
      </w:pPr>
      <w:r>
        <w:t xml:space="preserve">Ensure all </w:t>
      </w:r>
      <w:r w:rsidR="008B46F3">
        <w:t xml:space="preserve">members in the instructor team (if any) </w:t>
      </w:r>
      <w:r w:rsidR="000F17AC">
        <w:t>are aware of their roles and responsibilities</w:t>
      </w:r>
      <w:r w:rsidR="003B2D21">
        <w:t>.</w:t>
      </w:r>
    </w:p>
    <w:p w14:paraId="7272F39C" w14:textId="77777777" w:rsidR="0049123A" w:rsidRDefault="0049123A" w:rsidP="00D1358F">
      <w:pPr>
        <w:pStyle w:val="Plattetekst"/>
      </w:pPr>
    </w:p>
    <w:p w14:paraId="70F745C3" w14:textId="6267542A" w:rsidR="00D1358F" w:rsidRDefault="007962BF" w:rsidP="009109CC">
      <w:pPr>
        <w:pStyle w:val="Kop3"/>
      </w:pPr>
      <w:bookmarkStart w:id="193" w:name="_Toc190185495"/>
      <w:r>
        <w:t>Running</w:t>
      </w:r>
      <w:r w:rsidR="00D1358F">
        <w:t xml:space="preserve"> of</w:t>
      </w:r>
      <w:r w:rsidR="00281FF9">
        <w:t xml:space="preserve"> the</w:t>
      </w:r>
      <w:r w:rsidR="00D1358F">
        <w:t xml:space="preserve"> exercise</w:t>
      </w:r>
      <w:bookmarkEnd w:id="193"/>
    </w:p>
    <w:p w14:paraId="3E3E149B" w14:textId="77777777" w:rsidR="00DD2BB0" w:rsidRPr="00DD2BB0" w:rsidRDefault="00DD2BB0" w:rsidP="00DD2BB0">
      <w:pPr>
        <w:pStyle w:val="Heading2separationline"/>
      </w:pPr>
    </w:p>
    <w:p w14:paraId="1FDD4F4A" w14:textId="2CF91A70" w:rsidR="00473A9D" w:rsidRDefault="00B36FDB" w:rsidP="00565AE8">
      <w:pPr>
        <w:pStyle w:val="Plattetekst"/>
      </w:pPr>
      <w:r>
        <w:t>T</w:t>
      </w:r>
      <w:r w:rsidR="00BC592D">
        <w:t xml:space="preserve">he running of the exercise </w:t>
      </w:r>
      <w:r>
        <w:t xml:space="preserve">happens </w:t>
      </w:r>
      <w:r w:rsidR="00450D78">
        <w:t xml:space="preserve">from the </w:t>
      </w:r>
      <w:r w:rsidR="007C6AB8">
        <w:t>moment</w:t>
      </w:r>
      <w:r w:rsidR="00450D78">
        <w:t xml:space="preserve"> where the scenario starts. </w:t>
      </w:r>
      <w:r w:rsidR="00111791">
        <w:t>All involved in the exercise will take on the role</w:t>
      </w:r>
      <w:r w:rsidR="00B70840">
        <w:t>(s)</w:t>
      </w:r>
      <w:r w:rsidR="00111791">
        <w:t xml:space="preserve"> that has</w:t>
      </w:r>
      <w:r w:rsidR="00B70840">
        <w:t>/have</w:t>
      </w:r>
      <w:r w:rsidR="00111791">
        <w:t xml:space="preserve"> been identified </w:t>
      </w:r>
      <w:r w:rsidR="00B70840">
        <w:t xml:space="preserve">and discussed for the length of the exercise. </w:t>
      </w:r>
    </w:p>
    <w:p w14:paraId="0DB879C8" w14:textId="28B21EFA" w:rsidR="00AA2E7C" w:rsidRDefault="0081196B" w:rsidP="00565AE8">
      <w:pPr>
        <w:pStyle w:val="Plattetekst"/>
      </w:pPr>
      <w:r>
        <w:t xml:space="preserve">Key elements of the running of the exercise for the instructor include: </w:t>
      </w:r>
    </w:p>
    <w:p w14:paraId="089033F2" w14:textId="2034729D" w:rsidR="00AA2E7C" w:rsidRDefault="00AA2E7C" w:rsidP="00565AE8">
      <w:pPr>
        <w:pStyle w:val="Bullet1"/>
        <w:jc w:val="both"/>
      </w:pPr>
      <w:r w:rsidRPr="008A6C43">
        <w:t xml:space="preserve">Begin the simulation exercise with clear communication </w:t>
      </w:r>
      <w:r w:rsidR="00E742CE">
        <w:t>when</w:t>
      </w:r>
      <w:r w:rsidRPr="008A6C43">
        <w:t xml:space="preserve"> it start</w:t>
      </w:r>
      <w:r w:rsidR="00E742CE">
        <w:t>s</w:t>
      </w:r>
      <w:r w:rsidR="008A243F">
        <w:t>;</w:t>
      </w:r>
    </w:p>
    <w:p w14:paraId="1F25813D" w14:textId="5CFA982A" w:rsidR="00AA2E7C" w:rsidRDefault="00AA2E7C" w:rsidP="00565AE8">
      <w:pPr>
        <w:pStyle w:val="Bullet1"/>
        <w:jc w:val="both"/>
      </w:pPr>
      <w:r w:rsidRPr="008A6C43">
        <w:t xml:space="preserve">Actively monitor the </w:t>
      </w:r>
      <w:r w:rsidR="00D3238C">
        <w:t>participant’s</w:t>
      </w:r>
      <w:r w:rsidR="00D3238C" w:rsidRPr="008A6C43">
        <w:t xml:space="preserve"> </w:t>
      </w:r>
      <w:r w:rsidRPr="008A6C43">
        <w:t>actions throughout the simulation</w:t>
      </w:r>
      <w:r w:rsidR="00757AFE">
        <w:t>;</w:t>
      </w:r>
    </w:p>
    <w:p w14:paraId="5FC90202" w14:textId="161DF1A5" w:rsidR="00A82366" w:rsidRDefault="008914F7" w:rsidP="00565AE8">
      <w:pPr>
        <w:pStyle w:val="Bullet1"/>
        <w:jc w:val="both"/>
      </w:pPr>
      <w:r>
        <w:t xml:space="preserve">Consider that the participant’s performance during the simulation training may differ from </w:t>
      </w:r>
      <w:r w:rsidR="002E0237">
        <w:t>the operational performance;</w:t>
      </w:r>
      <w:r w:rsidR="004E67DC">
        <w:t xml:space="preserve"> (</w:t>
      </w:r>
      <w:r w:rsidR="004E67DC" w:rsidRPr="004E67DC">
        <w:rPr>
          <w:highlight w:val="yellow"/>
        </w:rPr>
        <w:t>mentioned under assessment too)</w:t>
      </w:r>
    </w:p>
    <w:p w14:paraId="10333190" w14:textId="51CA1FAA" w:rsidR="00BE654D" w:rsidRDefault="000B4CC3" w:rsidP="00565AE8">
      <w:pPr>
        <w:pStyle w:val="Bullet1"/>
        <w:jc w:val="both"/>
      </w:pPr>
      <w:r>
        <w:t>Observe trainee behaviour (tone and speed of speech</w:t>
      </w:r>
      <w:r w:rsidR="00F4789F">
        <w:t>, body language, …);</w:t>
      </w:r>
    </w:p>
    <w:p w14:paraId="0D78E028" w14:textId="13C79A90" w:rsidR="00A75134" w:rsidRDefault="00384C1C" w:rsidP="00565AE8">
      <w:pPr>
        <w:pStyle w:val="Bullet1"/>
        <w:jc w:val="both"/>
      </w:pPr>
      <w:r>
        <w:t>To improve</w:t>
      </w:r>
      <w:r w:rsidR="00841B07">
        <w:t xml:space="preserve"> realism informal communication by the instructor may be considered. </w:t>
      </w:r>
      <w:r w:rsidR="004D013B">
        <w:t xml:space="preserve">However, this </w:t>
      </w:r>
      <w:r w:rsidR="006D5E91">
        <w:t>should not influence the participant’s use of comm</w:t>
      </w:r>
      <w:r w:rsidR="00F14951">
        <w:t>unication procedures;</w:t>
      </w:r>
    </w:p>
    <w:p w14:paraId="001A2EC8" w14:textId="557FBEF1" w:rsidR="00813BCC" w:rsidRPr="008A6C43" w:rsidRDefault="00842109" w:rsidP="00565AE8">
      <w:pPr>
        <w:pStyle w:val="Bullet1"/>
        <w:jc w:val="both"/>
      </w:pPr>
      <w:r>
        <w:t>Take into consideration</w:t>
      </w:r>
      <w:r w:rsidR="00FC2CCE">
        <w:t xml:space="preserve"> the trainee’s</w:t>
      </w:r>
      <w:r>
        <w:t xml:space="preserve"> stress, fatigue</w:t>
      </w:r>
      <w:r w:rsidR="00D9562B">
        <w:t>, pressure</w:t>
      </w:r>
      <w:r w:rsidR="00FC2CCE">
        <w:t xml:space="preserve">, …; </w:t>
      </w:r>
    </w:p>
    <w:p w14:paraId="7CDBCF15" w14:textId="2380FEE1" w:rsidR="00AA2E7C" w:rsidRDefault="008D2EC8" w:rsidP="00667ECB">
      <w:pPr>
        <w:pStyle w:val="Bullet1"/>
      </w:pPr>
      <w:r>
        <w:t>Make notes of key teaching point</w:t>
      </w:r>
      <w:r w:rsidR="001E07D6">
        <w:t>s</w:t>
      </w:r>
      <w:r>
        <w:t xml:space="preserve"> for debriefing</w:t>
      </w:r>
      <w:r w:rsidR="00667ECB">
        <w:t xml:space="preserve"> and if possible the exercise should be recorded to facilitate key points playback;</w:t>
      </w:r>
    </w:p>
    <w:p w14:paraId="29E11DCE" w14:textId="0AFD063F" w:rsidR="008D2EC8" w:rsidRDefault="008D2EC8" w:rsidP="00565AE8">
      <w:pPr>
        <w:pStyle w:val="Bullet1"/>
        <w:jc w:val="both"/>
      </w:pPr>
      <w:r>
        <w:t xml:space="preserve">Make notes </w:t>
      </w:r>
      <w:r w:rsidR="00015CA8">
        <w:t xml:space="preserve">for trainee assessment; </w:t>
      </w:r>
    </w:p>
    <w:p w14:paraId="00CE640A" w14:textId="66FA0013" w:rsidR="00015CA8" w:rsidRPr="008A6C43" w:rsidRDefault="00015CA8" w:rsidP="00565AE8">
      <w:pPr>
        <w:pStyle w:val="Bullet1"/>
        <w:jc w:val="both"/>
      </w:pPr>
      <w:r>
        <w:t>Avoid interrupt</w:t>
      </w:r>
      <w:r w:rsidR="00FE383E">
        <w:t>ing the exercise</w:t>
      </w:r>
      <w:r w:rsidR="00584C99">
        <w:t>;</w:t>
      </w:r>
    </w:p>
    <w:p w14:paraId="17A4553D" w14:textId="729FB0C9" w:rsidR="00AA2E7C" w:rsidRPr="008A6C43" w:rsidRDefault="00856D72" w:rsidP="00565AE8">
      <w:pPr>
        <w:pStyle w:val="Bullet1"/>
        <w:jc w:val="both"/>
      </w:pPr>
      <w:r>
        <w:t>Decrease/increase exercise difficulty if required</w:t>
      </w:r>
      <w:r w:rsidR="002E2E79">
        <w:t xml:space="preserve"> (</w:t>
      </w:r>
      <w:r w:rsidR="00DB3950">
        <w:t>scalability)</w:t>
      </w:r>
      <w:r>
        <w:t>;</w:t>
      </w:r>
    </w:p>
    <w:p w14:paraId="1666BB56" w14:textId="4516F97F" w:rsidR="00AA2E7C" w:rsidRPr="008A6C43" w:rsidRDefault="00AA2E7C" w:rsidP="00565AE8">
      <w:pPr>
        <w:pStyle w:val="Bullet1"/>
        <w:jc w:val="both"/>
      </w:pPr>
      <w:r w:rsidRPr="008A6C43">
        <w:t>Observe and note any deviations from the scenario or expected outcomes</w:t>
      </w:r>
      <w:r w:rsidR="008A6C43">
        <w:t>;</w:t>
      </w:r>
    </w:p>
    <w:p w14:paraId="7E2D923A" w14:textId="0E38A85C" w:rsidR="00AA2E7C" w:rsidRPr="008A6C43" w:rsidRDefault="00AA2E7C" w:rsidP="00565AE8">
      <w:pPr>
        <w:pStyle w:val="Bullet1"/>
        <w:jc w:val="both"/>
      </w:pPr>
      <w:r w:rsidRPr="008A6C43">
        <w:t>Adjust the simulation environment if required (e.g., introduce new conditions, change vessel movements)</w:t>
      </w:r>
      <w:r w:rsidR="008A6C43">
        <w:t>;</w:t>
      </w:r>
    </w:p>
    <w:p w14:paraId="5635D085" w14:textId="03CA0CB9" w:rsidR="0004764A" w:rsidRDefault="00AA2E7C" w:rsidP="00565AE8">
      <w:pPr>
        <w:pStyle w:val="Bullet1"/>
        <w:jc w:val="both"/>
      </w:pPr>
      <w:r w:rsidRPr="008A6C43">
        <w:t>Ensure the trainee understands the evolving nature of the scenario and adapts accordingly</w:t>
      </w:r>
      <w:r w:rsidR="0004764A">
        <w:t>;</w:t>
      </w:r>
    </w:p>
    <w:p w14:paraId="749945A5" w14:textId="610BE2AE" w:rsidR="00AA2E7C" w:rsidRDefault="002A7A94" w:rsidP="00565AE8">
      <w:pPr>
        <w:pStyle w:val="Bullet1"/>
        <w:jc w:val="both"/>
      </w:pPr>
      <w:r>
        <w:t xml:space="preserve">Finish the simulation exercise with clear communication </w:t>
      </w:r>
      <w:r w:rsidR="00E742CE">
        <w:t>when it</w:t>
      </w:r>
      <w:r w:rsidR="00C42DFE">
        <w:t xml:space="preserve"> </w:t>
      </w:r>
      <w:r>
        <w:t>end</w:t>
      </w:r>
      <w:r w:rsidR="00C42DFE">
        <w:t>s</w:t>
      </w:r>
    </w:p>
    <w:p w14:paraId="490BE667" w14:textId="77777777" w:rsidR="00473A9D" w:rsidRDefault="00473A9D" w:rsidP="00D1358F">
      <w:pPr>
        <w:pStyle w:val="Plattetekst"/>
      </w:pPr>
    </w:p>
    <w:p w14:paraId="630CA864" w14:textId="273068CB" w:rsidR="00D1358F" w:rsidRDefault="00D1358F" w:rsidP="008A6C43">
      <w:pPr>
        <w:pStyle w:val="Kop3"/>
      </w:pPr>
      <w:bookmarkStart w:id="194" w:name="_Toc190185496"/>
      <w:r>
        <w:t>Debriefing</w:t>
      </w:r>
      <w:bookmarkEnd w:id="194"/>
    </w:p>
    <w:p w14:paraId="17AD7943" w14:textId="77777777" w:rsidR="000529B3" w:rsidRPr="000529B3" w:rsidRDefault="000529B3" w:rsidP="000529B3">
      <w:pPr>
        <w:pStyle w:val="Heading2separationline"/>
      </w:pPr>
    </w:p>
    <w:p w14:paraId="77A50068" w14:textId="6E5B0751" w:rsidR="00D1358F" w:rsidRDefault="00D1358F" w:rsidP="00D1358F">
      <w:pPr>
        <w:pStyle w:val="Plattetekst"/>
      </w:pPr>
      <w:commentRangeStart w:id="195"/>
      <w:commentRangeStart w:id="196"/>
      <w:r>
        <w:lastRenderedPageBreak/>
        <w:t>Debriefing</w:t>
      </w:r>
      <w:commentRangeEnd w:id="195"/>
      <w:r w:rsidR="008D4B5F">
        <w:rPr>
          <w:rStyle w:val="Verwijzingopmerking"/>
        </w:rPr>
        <w:commentReference w:id="195"/>
      </w:r>
      <w:commentRangeEnd w:id="196"/>
      <w:r w:rsidR="00350DE2">
        <w:rPr>
          <w:rStyle w:val="Verwijzingopmerking"/>
        </w:rPr>
        <w:commentReference w:id="196"/>
      </w:r>
      <w:r>
        <w:t xml:space="preserve"> is</w:t>
      </w:r>
      <w:r w:rsidR="00CE2B8F">
        <w:t xml:space="preserve"> a crucial aspect in simulation and is</w:t>
      </w:r>
      <w:r>
        <w:t xml:space="preserve"> as important as the exercise itself</w:t>
      </w:r>
      <w:r w:rsidR="00297916">
        <w:t xml:space="preserve">. </w:t>
      </w:r>
      <w:r w:rsidR="007C13DB">
        <w:t>Through feedback</w:t>
      </w:r>
      <w:r w:rsidR="007E46D2">
        <w:t xml:space="preserve"> </w:t>
      </w:r>
      <w:r w:rsidR="00163479">
        <w:t xml:space="preserve">the trainee </w:t>
      </w:r>
      <w:r w:rsidR="00193202">
        <w:t>gains</w:t>
      </w:r>
      <w:r w:rsidR="001B647C">
        <w:t xml:space="preserve"> insight on </w:t>
      </w:r>
      <w:r w:rsidR="008C4B81">
        <w:t>his/her</w:t>
      </w:r>
      <w:r w:rsidR="001B647C">
        <w:t xml:space="preserve"> performance and to what extent the </w:t>
      </w:r>
      <w:r w:rsidR="00DB44E0">
        <w:t>expectations</w:t>
      </w:r>
      <w:r w:rsidR="00253210">
        <w:t>/learning goals</w:t>
      </w:r>
      <w:r w:rsidR="00DB44E0">
        <w:t xml:space="preserve"> have been met. Ideally</w:t>
      </w:r>
      <w:r w:rsidR="00E8302C">
        <w:t xml:space="preserve"> the debriefing </w:t>
      </w:r>
      <w:r>
        <w:t xml:space="preserve"> should be carried out by an </w:t>
      </w:r>
      <w:r w:rsidR="00423434">
        <w:t>i</w:t>
      </w:r>
      <w:r>
        <w:t>nstructor immediately after each exercise.</w:t>
      </w:r>
      <w:r w:rsidR="00B958D6">
        <w:t xml:space="preserve"> </w:t>
      </w:r>
      <w:r>
        <w:t xml:space="preserve">The exercise should be discussed </w:t>
      </w:r>
      <w:r w:rsidR="00AE6934">
        <w:t xml:space="preserve">thoroughly </w:t>
      </w:r>
      <w:r>
        <w:t>with outcomes and lessons to be learned from them.</w:t>
      </w:r>
      <w:r w:rsidR="00B958D6">
        <w:t xml:space="preserve"> </w:t>
      </w:r>
      <w:r w:rsidR="00A70F9E">
        <w:t xml:space="preserve">Ideally </w:t>
      </w:r>
      <w:r w:rsidR="00AD1769">
        <w:t xml:space="preserve">after the debriefing the </w:t>
      </w:r>
      <w:r w:rsidR="006C7241">
        <w:t xml:space="preserve">participant </w:t>
      </w:r>
      <w:r w:rsidR="00AD1769">
        <w:t xml:space="preserve">will </w:t>
      </w:r>
      <w:r w:rsidR="008D39FB">
        <w:t>have learned how to perform better in future training or operatio</w:t>
      </w:r>
      <w:r w:rsidR="0035206C">
        <w:t>ns/operational work.</w:t>
      </w:r>
    </w:p>
    <w:p w14:paraId="100D8E32" w14:textId="77777777" w:rsidR="00D1358F" w:rsidRDefault="00D1358F" w:rsidP="00D1358F">
      <w:pPr>
        <w:pStyle w:val="Plattetekst"/>
      </w:pPr>
      <w:r>
        <w:t>The following points are particularly relevant to debriefing sessions:</w:t>
      </w:r>
    </w:p>
    <w:p w14:paraId="6EE7B470" w14:textId="09009DD0" w:rsidR="008221ED" w:rsidRDefault="008221ED" w:rsidP="000529B3">
      <w:pPr>
        <w:pStyle w:val="Bullet1"/>
      </w:pPr>
      <w:r>
        <w:t>Debriefing should be carrie</w:t>
      </w:r>
      <w:r w:rsidR="00C93977">
        <w:t>d</w:t>
      </w:r>
      <w:r>
        <w:t xml:space="preserve"> out in a </w:t>
      </w:r>
      <w:r w:rsidR="006803DA">
        <w:t>structured</w:t>
      </w:r>
      <w:r w:rsidR="00494837">
        <w:t>, co-ordinated</w:t>
      </w:r>
      <w:r w:rsidR="006803DA">
        <w:t xml:space="preserve"> </w:t>
      </w:r>
      <w:r w:rsidR="00C93977">
        <w:t xml:space="preserve">and well prepared </w:t>
      </w:r>
      <w:r w:rsidR="006803DA">
        <w:t>way</w:t>
      </w:r>
      <w:r w:rsidR="00D2594F">
        <w:t>;</w:t>
      </w:r>
    </w:p>
    <w:p w14:paraId="227B4A86" w14:textId="549E3797" w:rsidR="00965783" w:rsidRDefault="00CA2DA2" w:rsidP="000529B3">
      <w:pPr>
        <w:pStyle w:val="Bullet1"/>
      </w:pPr>
      <w:r>
        <w:t>Debriefing should be trainee-centred;</w:t>
      </w:r>
    </w:p>
    <w:p w14:paraId="6492DF0E" w14:textId="5F27E15D" w:rsidR="00AB5E29" w:rsidRDefault="00AB5E29" w:rsidP="00AB5E29">
      <w:pPr>
        <w:pStyle w:val="Bullet1"/>
      </w:pPr>
      <w:r>
        <w:t xml:space="preserve">Consider an appropriate location and </w:t>
      </w:r>
      <w:r w:rsidR="00FA56D4">
        <w:t>approach</w:t>
      </w:r>
      <w:r>
        <w:t xml:space="preserve"> of debriefing</w:t>
      </w:r>
      <w:r w:rsidR="00F47B48">
        <w:t xml:space="preserve">, </w:t>
      </w:r>
      <w:r w:rsidR="00AB241A">
        <w:t>preferably in a group environment to increase learning effect</w:t>
      </w:r>
      <w:r w:rsidR="0035206C">
        <w:t>;</w:t>
      </w:r>
    </w:p>
    <w:p w14:paraId="57F766C1" w14:textId="0CFE7621" w:rsidR="007C13DB" w:rsidRDefault="007C13DB" w:rsidP="007C13DB">
      <w:pPr>
        <w:pStyle w:val="Bullet1"/>
      </w:pPr>
      <w:r>
        <w:t>Ensure trainee participation/involvement;</w:t>
      </w:r>
    </w:p>
    <w:p w14:paraId="17EB0343" w14:textId="62F47BC1" w:rsidR="00345EFD" w:rsidRDefault="005F1742" w:rsidP="000529B3">
      <w:pPr>
        <w:pStyle w:val="Bullet1"/>
      </w:pPr>
      <w:r>
        <w:t>Encourage self-analysis;</w:t>
      </w:r>
    </w:p>
    <w:p w14:paraId="3FC6AAFF" w14:textId="268DA0EB" w:rsidR="00D1358F" w:rsidRDefault="003C43F6" w:rsidP="000529B3">
      <w:pPr>
        <w:pStyle w:val="Bullet1"/>
      </w:pPr>
      <w:r>
        <w:t>E</w:t>
      </w:r>
      <w:r w:rsidR="00D1358F">
        <w:t>nsure a focus on key outcomes that should be learned from the exercise:</w:t>
      </w:r>
    </w:p>
    <w:p w14:paraId="227E670B" w14:textId="14C7AF3C" w:rsidR="00D1358F" w:rsidRDefault="000529B3" w:rsidP="000529B3">
      <w:pPr>
        <w:pStyle w:val="Bullet2"/>
      </w:pPr>
      <w:r>
        <w:t>e</w:t>
      </w:r>
      <w:r w:rsidR="00D1358F">
        <w:t>mphasi</w:t>
      </w:r>
      <w:r w:rsidR="00B958D6">
        <w:t>z</w:t>
      </w:r>
      <w:r w:rsidR="00D1358F">
        <w:t>e the good points</w:t>
      </w:r>
    </w:p>
    <w:p w14:paraId="3E4B4F45" w14:textId="2B13EC83" w:rsidR="000678FD" w:rsidRDefault="000678FD" w:rsidP="000529B3">
      <w:pPr>
        <w:pStyle w:val="Bullet2"/>
      </w:pPr>
      <w:r>
        <w:t xml:space="preserve">explain thoroughly </w:t>
      </w:r>
      <w:r w:rsidR="002B7B4A">
        <w:t>what could have been done better</w:t>
      </w:r>
    </w:p>
    <w:p w14:paraId="14653D4E" w14:textId="686355B5" w:rsidR="00D1358F" w:rsidRDefault="003C43F6" w:rsidP="000529B3">
      <w:pPr>
        <w:pStyle w:val="Bullet1"/>
      </w:pPr>
      <w:r>
        <w:t>S</w:t>
      </w:r>
      <w:r w:rsidR="00D1358F">
        <w:t xml:space="preserve">um up and </w:t>
      </w:r>
      <w:r w:rsidR="00D87291">
        <w:t>evaluate</w:t>
      </w:r>
      <w:r w:rsidR="00D1358F">
        <w:t xml:space="preserve"> performance against objectives</w:t>
      </w:r>
      <w:r w:rsidR="00E87C55">
        <w:t>;</w:t>
      </w:r>
    </w:p>
    <w:p w14:paraId="301DAA4D" w14:textId="0322C392" w:rsidR="000C7C15" w:rsidRDefault="008D20D0" w:rsidP="000529B3">
      <w:pPr>
        <w:pStyle w:val="Bullet1"/>
      </w:pPr>
      <w:r>
        <w:t xml:space="preserve">Summarize </w:t>
      </w:r>
      <w:r w:rsidR="008B6575">
        <w:t xml:space="preserve">the end results of the </w:t>
      </w:r>
      <w:r w:rsidR="00F2427A">
        <w:t xml:space="preserve">participant </w:t>
      </w:r>
      <w:r w:rsidR="008B6575">
        <w:t>performance</w:t>
      </w:r>
      <w:r w:rsidR="00E87C55">
        <w:t>;</w:t>
      </w:r>
    </w:p>
    <w:p w14:paraId="1F17E4F1" w14:textId="2C433C35" w:rsidR="00137D78" w:rsidRDefault="002936C8" w:rsidP="000529B3">
      <w:pPr>
        <w:pStyle w:val="Bullet1"/>
      </w:pPr>
      <w:r>
        <w:t>Document and report the results of the participant performance.</w:t>
      </w:r>
    </w:p>
    <w:p w14:paraId="64D99705" w14:textId="38FCFC09" w:rsidR="00D1358F" w:rsidRDefault="00525A30" w:rsidP="00350DE2">
      <w:pPr>
        <w:pStyle w:val="Kop3"/>
      </w:pPr>
      <w:bookmarkStart w:id="197" w:name="_Toc190185497"/>
      <w:r>
        <w:t>A</w:t>
      </w:r>
      <w:r w:rsidR="00D1358F">
        <w:t>ssessment</w:t>
      </w:r>
      <w:bookmarkEnd w:id="197"/>
    </w:p>
    <w:p w14:paraId="510C505A" w14:textId="77777777" w:rsidR="000529B3" w:rsidRPr="000529B3" w:rsidRDefault="000529B3" w:rsidP="000529B3">
      <w:pPr>
        <w:pStyle w:val="Heading2separationline"/>
      </w:pPr>
    </w:p>
    <w:p w14:paraId="61D6341B" w14:textId="4DAAAC45" w:rsidR="009939D7" w:rsidRDefault="004F2447" w:rsidP="009939D7">
      <w:pPr>
        <w:pStyle w:val="Plattetekst"/>
      </w:pPr>
      <w:r>
        <w:br/>
      </w:r>
      <w:r w:rsidR="002045D0" w:rsidRPr="002045D0">
        <w:t xml:space="preserve">The </w:t>
      </w:r>
      <w:r w:rsidR="00666338">
        <w:t>assessment</w:t>
      </w:r>
      <w:r w:rsidR="002045D0" w:rsidRPr="002045D0">
        <w:t xml:space="preserve"> of participant performance is important to assess whether the competency requirements and learning objectives have been met.  It will identify the participant’s strengths, areas for improvements as well as possible shortcomings.</w:t>
      </w:r>
      <w:r w:rsidR="00337DD2">
        <w:t xml:space="preserve"> </w:t>
      </w:r>
    </w:p>
    <w:p w14:paraId="01DBCF93" w14:textId="77777777" w:rsidR="00CD7AD2" w:rsidRDefault="00CD7AD2" w:rsidP="00CD7AD2">
      <w:pPr>
        <w:pStyle w:val="Bullet1"/>
        <w:numPr>
          <w:ilvl w:val="0"/>
          <w:numId w:val="0"/>
        </w:numPr>
      </w:pPr>
      <w:r w:rsidRPr="00337DD2">
        <w:t xml:space="preserve">Assessors conducting </w:t>
      </w:r>
      <w:proofErr w:type="spellStart"/>
      <w:r w:rsidRPr="00337DD2">
        <w:t>evalutions</w:t>
      </w:r>
      <w:proofErr w:type="spellEnd"/>
      <w:r w:rsidRPr="00337DD2">
        <w:t xml:space="preserve"> should meet the requirements mentioned in G1156 (section 7.4) and have sufficient knowledge of the principles of simulation training.</w:t>
      </w:r>
    </w:p>
    <w:p w14:paraId="0FD5921D" w14:textId="4D4A49CB" w:rsidR="00F426BC" w:rsidRDefault="00724C6E" w:rsidP="00F426BC">
      <w:pPr>
        <w:pStyle w:val="Plattetekst"/>
      </w:pPr>
      <w:r>
        <w:t xml:space="preserve">Results from simulation exercises may </w:t>
      </w:r>
      <w:r w:rsidR="00CC00C4">
        <w:t xml:space="preserve">also </w:t>
      </w:r>
      <w:r w:rsidR="00A73910">
        <w:t>be used for p</w:t>
      </w:r>
      <w:r w:rsidR="00201091">
        <w:t>eriodic asse</w:t>
      </w:r>
      <w:r w:rsidR="00597AB4">
        <w:t>ssments of VTS personnel</w:t>
      </w:r>
      <w:r w:rsidR="00C355FA">
        <w:t>, which</w:t>
      </w:r>
      <w:r w:rsidR="00597AB4">
        <w:t xml:space="preserve"> </w:t>
      </w:r>
      <w:r w:rsidR="005700D7">
        <w:t>are part of the revalidation process to maintain VTS qualification</w:t>
      </w:r>
      <w:r w:rsidR="0086297D">
        <w:t xml:space="preserve"> mentioned in IALA G1156</w:t>
      </w:r>
      <w:r w:rsidR="005700D7">
        <w:t xml:space="preserve">. </w:t>
      </w:r>
      <w:r w:rsidR="006163DC">
        <w:t xml:space="preserve">This ensures </w:t>
      </w:r>
      <w:r w:rsidR="00B55DB8">
        <w:t xml:space="preserve">that established standards </w:t>
      </w:r>
      <w:r w:rsidR="00A73C65">
        <w:t>continue to be met</w:t>
      </w:r>
      <w:r w:rsidR="00C355FA">
        <w:t xml:space="preserve"> and </w:t>
      </w:r>
      <w:r w:rsidR="00930989">
        <w:t xml:space="preserve">indicates </w:t>
      </w:r>
      <w:r w:rsidR="001D5B1E">
        <w:t xml:space="preserve">whether </w:t>
      </w:r>
      <w:r w:rsidR="007D5D30">
        <w:t>other training (e.g. update training) is required.</w:t>
      </w:r>
      <w:r w:rsidR="00D971C0">
        <w:t xml:space="preserve"> It should be noted that the </w:t>
      </w:r>
      <w:proofErr w:type="spellStart"/>
      <w:r w:rsidR="00D971C0">
        <w:t>particpant’s</w:t>
      </w:r>
      <w:proofErr w:type="spellEnd"/>
      <w:r w:rsidR="00D971C0">
        <w:t xml:space="preserve"> performance during the simulation training may differ from the operational performance.</w:t>
      </w:r>
    </w:p>
    <w:p w14:paraId="121645B6" w14:textId="40F376A3" w:rsidR="00FD3FA7" w:rsidRDefault="00FD3FA7" w:rsidP="00FE3C80">
      <w:pPr>
        <w:pStyle w:val="Bullet1"/>
        <w:numPr>
          <w:ilvl w:val="0"/>
          <w:numId w:val="0"/>
        </w:numPr>
      </w:pPr>
      <w:r w:rsidRPr="00D9529D">
        <w:rPr>
          <w:lang w:val="en-AU"/>
        </w:rPr>
        <w:t>Assessment results should b</w:t>
      </w:r>
      <w:r>
        <w:rPr>
          <w:lang w:val="en-AU"/>
        </w:rPr>
        <w:t>e</w:t>
      </w:r>
      <w:r w:rsidRPr="00D9529D">
        <w:rPr>
          <w:lang w:val="en-AU"/>
        </w:rPr>
        <w:t xml:space="preserve"> recorded</w:t>
      </w:r>
      <w:r>
        <w:rPr>
          <w:lang w:val="en-AU"/>
        </w:rPr>
        <w:t xml:space="preserve"> </w:t>
      </w:r>
      <w:r w:rsidRPr="00D9529D">
        <w:rPr>
          <w:lang w:val="en-AU"/>
        </w:rPr>
        <w:t>and retained in accordance with national and/or organizational requirements as evidence to indicate the competence levels that have been attained.</w:t>
      </w:r>
      <w:r>
        <w:rPr>
          <w:lang w:val="en-AU"/>
        </w:rPr>
        <w:t xml:space="preserve">  </w:t>
      </w:r>
      <w:r w:rsidRPr="00D9529D">
        <w:rPr>
          <w:lang w:val="en-AU"/>
        </w:rPr>
        <w:t xml:space="preserve">Documentation is </w:t>
      </w:r>
      <w:r>
        <w:rPr>
          <w:lang w:val="en-AU"/>
        </w:rPr>
        <w:t>important</w:t>
      </w:r>
      <w:r w:rsidRPr="00D9529D">
        <w:rPr>
          <w:lang w:val="en-AU"/>
        </w:rPr>
        <w:t xml:space="preserve"> for accountability, liability, and legal purposes, and should include </w:t>
      </w:r>
      <w:r>
        <w:rPr>
          <w:lang w:val="en-AU"/>
        </w:rPr>
        <w:t>details</w:t>
      </w:r>
      <w:r w:rsidRPr="00D9529D">
        <w:rPr>
          <w:lang w:val="en-AU"/>
        </w:rPr>
        <w:t xml:space="preserve"> of simulator </w:t>
      </w:r>
      <w:r w:rsidR="00BE178F">
        <w:rPr>
          <w:lang w:val="en-AU"/>
        </w:rPr>
        <w:t>exercise</w:t>
      </w:r>
      <w:r>
        <w:rPr>
          <w:lang w:val="en-AU"/>
        </w:rPr>
        <w:t xml:space="preserve"> conduct</w:t>
      </w:r>
      <w:r w:rsidRPr="00D9529D">
        <w:rPr>
          <w:lang w:val="en-AU"/>
        </w:rPr>
        <w:t xml:space="preserve">, </w:t>
      </w:r>
      <w:r>
        <w:rPr>
          <w:lang w:val="en-AU"/>
        </w:rPr>
        <w:t>t</w:t>
      </w:r>
      <w:r w:rsidRPr="00D9529D">
        <w:rPr>
          <w:lang w:val="en-AU"/>
        </w:rPr>
        <w:t>he participants, duration, and results.</w:t>
      </w:r>
      <w:r w:rsidR="00FE3C80">
        <w:t xml:space="preserve"> </w:t>
      </w:r>
      <w:r w:rsidR="00FE3C80" w:rsidRPr="00433406">
        <w:t>Further, these results should be reviewed prior to future simulation exercises or other training activities.</w:t>
      </w:r>
    </w:p>
    <w:p w14:paraId="2ACB3EBA" w14:textId="1DD6F7AF" w:rsidR="00A20BB6" w:rsidRDefault="00A20BB6" w:rsidP="00A20BB6">
      <w:pPr>
        <w:pStyle w:val="Kop2"/>
      </w:pPr>
      <w:bookmarkStart w:id="198" w:name="_Toc190185498"/>
      <w:r>
        <w:t>Revision of the simulation Exercise</w:t>
      </w:r>
      <w:bookmarkEnd w:id="198"/>
    </w:p>
    <w:p w14:paraId="6507066D" w14:textId="77777777" w:rsidR="00127E81" w:rsidRPr="00127E81" w:rsidDel="00127E81" w:rsidRDefault="00127E81" w:rsidP="005E067E">
      <w:pPr>
        <w:pStyle w:val="Heading2separationline"/>
        <w:rPr>
          <w:del w:id="199" w:author="Priem Stefaan" w:date="2025-02-11T16:47:00Z" w16du:dateUtc="2025-02-11T15:47:00Z"/>
        </w:rPr>
      </w:pPr>
    </w:p>
    <w:p w14:paraId="20D0C783" w14:textId="5DC1C2EC" w:rsidR="00127E81" w:rsidRDefault="00386BC9" w:rsidP="00127E81">
      <w:pPr>
        <w:pStyle w:val="Bullet1"/>
        <w:numPr>
          <w:ilvl w:val="0"/>
          <w:numId w:val="0"/>
        </w:numPr>
      </w:pPr>
      <w:bookmarkStart w:id="200" w:name="_Toc457215592"/>
      <w:r>
        <w:t>Rev</w:t>
      </w:r>
      <w:r w:rsidR="003C3DAA">
        <w:t>i</w:t>
      </w:r>
      <w:r>
        <w:t xml:space="preserve">sion of the simulation exercise </w:t>
      </w:r>
      <w:r w:rsidR="00FB7E1E">
        <w:t>is necessary</w:t>
      </w:r>
      <w:r w:rsidR="003F45E2">
        <w:t>. For example:</w:t>
      </w:r>
    </w:p>
    <w:p w14:paraId="41EFC718" w14:textId="63DD2B9A" w:rsidR="00FB7E1E" w:rsidRDefault="00FB7E1E" w:rsidP="00FB7E1E">
      <w:pPr>
        <w:pStyle w:val="Bullet1"/>
      </w:pPr>
      <w:r>
        <w:t xml:space="preserve">To verify whether the exercise meets the objectives defined in the </w:t>
      </w:r>
      <w:r w:rsidR="001D088A">
        <w:t>planning phase</w:t>
      </w:r>
      <w:r w:rsidR="00E32FC6">
        <w:t>;</w:t>
      </w:r>
    </w:p>
    <w:p w14:paraId="0FD50227" w14:textId="24CB547F" w:rsidR="00B06219" w:rsidRDefault="00B06219" w:rsidP="00FB7E1E">
      <w:pPr>
        <w:pStyle w:val="Bullet1"/>
      </w:pPr>
      <w:r w:rsidRPr="00B06219">
        <w:t xml:space="preserve">To identify ongoing improvements based on </w:t>
      </w:r>
      <w:r w:rsidR="00542E42">
        <w:t xml:space="preserve">participant </w:t>
      </w:r>
      <w:r w:rsidRPr="00B06219">
        <w:t>feedback and observations</w:t>
      </w:r>
      <w:r w:rsidR="00DC6924">
        <w:t>;</w:t>
      </w:r>
    </w:p>
    <w:p w14:paraId="4C3E57C7" w14:textId="7A24B514" w:rsidR="00DC6924" w:rsidRDefault="00DC6924" w:rsidP="00FB7E1E">
      <w:pPr>
        <w:pStyle w:val="Bullet1"/>
      </w:pPr>
      <w:r>
        <w:t>To</w:t>
      </w:r>
      <w:r w:rsidR="00E013A4">
        <w:t xml:space="preserve"> update </w:t>
      </w:r>
      <w:r w:rsidR="00681D64">
        <w:t xml:space="preserve">exercises when changes have occurred in the VTS </w:t>
      </w:r>
      <w:r w:rsidR="00681D64" w:rsidRPr="00633B7D">
        <w:t xml:space="preserve">environment (procedures, </w:t>
      </w:r>
      <w:r w:rsidR="003E5021" w:rsidRPr="00633B7D">
        <w:t>area</w:t>
      </w:r>
      <w:r w:rsidR="007950FC" w:rsidRPr="00633B7D">
        <w:t>, …)</w:t>
      </w:r>
    </w:p>
    <w:p w14:paraId="51B41490" w14:textId="77777777" w:rsidR="00882CAE" w:rsidRDefault="00882CAE" w:rsidP="00882CAE">
      <w:pPr>
        <w:pStyle w:val="Bullet1"/>
      </w:pPr>
      <w:r>
        <w:t>Reviewing requirement for equipment modifications to meet training objectives.</w:t>
      </w:r>
    </w:p>
    <w:p w14:paraId="730F756B" w14:textId="3DF4716F" w:rsidR="00882CAE" w:rsidRDefault="00633B7D" w:rsidP="00FB7E1E">
      <w:pPr>
        <w:pStyle w:val="Bullet1"/>
        <w:rPr>
          <w:ins w:id="201" w:author="Priem Stefaan" w:date="2025-02-11T16:51:00Z" w16du:dateUtc="2025-02-11T15:51:00Z"/>
        </w:rPr>
      </w:pPr>
      <w:ins w:id="202" w:author="Priem Stefaan" w:date="2025-02-13T16:30:00Z" w16du:dateUtc="2025-02-13T15:30:00Z">
        <w:r>
          <w:lastRenderedPageBreak/>
          <w:t>Other</w:t>
        </w:r>
      </w:ins>
    </w:p>
    <w:p w14:paraId="28A34DEB" w14:textId="1A1A79F7" w:rsidR="003F6C81" w:rsidRDefault="003F6C81" w:rsidP="008E7629">
      <w:pPr>
        <w:pStyle w:val="Bullet1text"/>
        <w:ind w:left="0"/>
        <w:rPr>
          <w:ins w:id="203" w:author="Priem Stefaan" w:date="2024-12-18T10:22:00Z" w16du:dateUtc="2024-12-18T09:22:00Z"/>
        </w:rPr>
      </w:pPr>
    </w:p>
    <w:p w14:paraId="39C3881B" w14:textId="5E16B825" w:rsidR="00E069B6" w:rsidRDefault="00E069B6" w:rsidP="00E069B6">
      <w:pPr>
        <w:pStyle w:val="Kop1"/>
      </w:pPr>
      <w:bookmarkStart w:id="204" w:name="_Toc190185501"/>
      <w:r>
        <w:t>DEFINITIONS</w:t>
      </w:r>
      <w:bookmarkEnd w:id="200"/>
      <w:bookmarkEnd w:id="204"/>
    </w:p>
    <w:p w14:paraId="1D494389" w14:textId="77777777" w:rsidR="00E069B6" w:rsidRDefault="00E069B6" w:rsidP="00E069B6">
      <w:pPr>
        <w:pStyle w:val="Heading1separatationline"/>
      </w:pPr>
    </w:p>
    <w:p w14:paraId="1EB09C70" w14:textId="3C078C40" w:rsidR="006744D8" w:rsidRDefault="009D5AE4" w:rsidP="00E069B6">
      <w:pPr>
        <w:pStyle w:val="Plattetekst"/>
      </w:pPr>
      <w:r w:rsidRPr="009D5AE4">
        <w:t>The definitions of terms used in this Guideline can be found in the International Dictionary of Marine Aids to Navigation (IALA Dictionary) at http://www.iala-aism.org/wiki/dictionary and were checked as correct at the time of going to print. Where conflict arises, the IALA Dictionary should be considered as the authoritative source of definitions used in IALA documents.</w:t>
      </w:r>
    </w:p>
    <w:p w14:paraId="786E3AF8" w14:textId="15CC94E0" w:rsidR="00E069B6" w:rsidRDefault="00E069B6" w:rsidP="00E069B6">
      <w:pPr>
        <w:pStyle w:val="Kop1"/>
      </w:pPr>
      <w:bookmarkStart w:id="205" w:name="_Toc190185502"/>
      <w:r>
        <w:t>A</w:t>
      </w:r>
      <w:r w:rsidR="00283E4B">
        <w:t>BBREVIATIONS</w:t>
      </w:r>
      <w:bookmarkEnd w:id="205"/>
    </w:p>
    <w:p w14:paraId="37D92478" w14:textId="77777777" w:rsidR="00E069B6" w:rsidRPr="00E069B6" w:rsidRDefault="00E069B6" w:rsidP="00E069B6">
      <w:pPr>
        <w:pStyle w:val="Heading1separatationline"/>
      </w:pPr>
    </w:p>
    <w:p w14:paraId="7FEACBCC" w14:textId="23686544" w:rsidR="005015E7" w:rsidRDefault="005015E7" w:rsidP="00E069B6">
      <w:pPr>
        <w:pStyle w:val="Acronym"/>
      </w:pPr>
      <w:r>
        <w:t>CBT</w:t>
      </w:r>
      <w:r>
        <w:tab/>
        <w:t xml:space="preserve">Computer </w:t>
      </w:r>
      <w:r w:rsidR="00FF382F">
        <w:t>b</w:t>
      </w:r>
      <w:r>
        <w:t xml:space="preserve">ased </w:t>
      </w:r>
      <w:r w:rsidR="00FF382F">
        <w:t>t</w:t>
      </w:r>
      <w:r>
        <w:t>raining</w:t>
      </w:r>
    </w:p>
    <w:p w14:paraId="7A43CC83" w14:textId="497F3EB2" w:rsidR="005015E7" w:rsidRDefault="005015E7" w:rsidP="00E069B6">
      <w:pPr>
        <w:pStyle w:val="Acronym"/>
      </w:pPr>
      <w:r>
        <w:t>CD-ROM</w:t>
      </w:r>
      <w:r>
        <w:tab/>
      </w:r>
      <w:r w:rsidRPr="005015E7">
        <w:rPr>
          <w:lang w:val="en-US"/>
        </w:rPr>
        <w:t>Compact Disc Read-Only Memory</w:t>
      </w:r>
    </w:p>
    <w:p w14:paraId="6731D8D3" w14:textId="1592C33B" w:rsidR="00FB0D02" w:rsidRDefault="00FB0D02" w:rsidP="00E069B6">
      <w:pPr>
        <w:pStyle w:val="Acronym"/>
      </w:pPr>
      <w:r>
        <w:t>OJT</w:t>
      </w:r>
      <w:r>
        <w:tab/>
        <w:t>On-the-Job Training</w:t>
      </w:r>
    </w:p>
    <w:p w14:paraId="4EA90FCA" w14:textId="63E55779" w:rsidR="00FB0D02" w:rsidRDefault="00FB0D02" w:rsidP="00E069B6">
      <w:pPr>
        <w:pStyle w:val="Acronym"/>
      </w:pPr>
      <w:r>
        <w:t>TMS</w:t>
      </w:r>
      <w:r>
        <w:tab/>
        <w:t>T</w:t>
      </w:r>
      <w:r w:rsidRPr="00FB0D02">
        <w:t xml:space="preserve">raining </w:t>
      </w:r>
      <w:r w:rsidR="00D44196">
        <w:t>m</w:t>
      </w:r>
      <w:r w:rsidRPr="00FB0D02">
        <w:t xml:space="preserve">anagement </w:t>
      </w:r>
      <w:r w:rsidR="00D44196">
        <w:t>s</w:t>
      </w:r>
      <w:r w:rsidRPr="00FB0D02">
        <w:t>ystem</w:t>
      </w:r>
    </w:p>
    <w:p w14:paraId="2359BC9D" w14:textId="75027556" w:rsidR="00FB0D02" w:rsidRDefault="00FB0D02" w:rsidP="00E069B6">
      <w:pPr>
        <w:pStyle w:val="Acronym"/>
      </w:pPr>
      <w:r>
        <w:t>VHF</w:t>
      </w:r>
      <w:r>
        <w:tab/>
      </w:r>
      <w:r w:rsidR="005015E7" w:rsidRPr="00996CAC">
        <w:rPr>
          <w:szCs w:val="18"/>
        </w:rPr>
        <w:t xml:space="preserve">Very </w:t>
      </w:r>
      <w:r w:rsidR="00D44196">
        <w:rPr>
          <w:szCs w:val="18"/>
        </w:rPr>
        <w:t>h</w:t>
      </w:r>
      <w:r w:rsidR="005015E7" w:rsidRPr="00996CAC">
        <w:rPr>
          <w:szCs w:val="18"/>
        </w:rPr>
        <w:t xml:space="preserve">igh </w:t>
      </w:r>
      <w:r w:rsidR="00D44196">
        <w:rPr>
          <w:szCs w:val="18"/>
        </w:rPr>
        <w:t>f</w:t>
      </w:r>
      <w:r w:rsidR="005015E7" w:rsidRPr="00996CAC">
        <w:rPr>
          <w:szCs w:val="18"/>
        </w:rPr>
        <w:t>requency (30 MHz to 300 MHz)</w:t>
      </w:r>
    </w:p>
    <w:p w14:paraId="5245FE8B" w14:textId="64780E18" w:rsidR="00FB0D02" w:rsidRDefault="00FB0D02" w:rsidP="00E069B6">
      <w:pPr>
        <w:pStyle w:val="Acronym"/>
      </w:pPr>
      <w:r>
        <w:t>VTS</w:t>
      </w:r>
      <w:r>
        <w:tab/>
      </w:r>
      <w:r w:rsidR="005015E7" w:rsidRPr="00996CAC">
        <w:rPr>
          <w:szCs w:val="18"/>
        </w:rPr>
        <w:t xml:space="preserve">Vessel </w:t>
      </w:r>
      <w:r w:rsidR="00D44196">
        <w:rPr>
          <w:szCs w:val="18"/>
        </w:rPr>
        <w:t>tr</w:t>
      </w:r>
      <w:r w:rsidR="005015E7" w:rsidRPr="00996CAC">
        <w:rPr>
          <w:szCs w:val="18"/>
        </w:rPr>
        <w:t>affic Service</w:t>
      </w:r>
      <w:r w:rsidR="006A1473">
        <w:rPr>
          <w:szCs w:val="18"/>
        </w:rPr>
        <w:t xml:space="preserve"> </w:t>
      </w:r>
      <w:r w:rsidR="006A1473" w:rsidRPr="006A1473">
        <w:rPr>
          <w:szCs w:val="18"/>
        </w:rPr>
        <w:t xml:space="preserve">or </w:t>
      </w:r>
      <w:r w:rsidR="00D44196">
        <w:rPr>
          <w:szCs w:val="18"/>
        </w:rPr>
        <w:t>v</w:t>
      </w:r>
      <w:r w:rsidR="006A1473" w:rsidRPr="006A1473">
        <w:rPr>
          <w:szCs w:val="18"/>
        </w:rPr>
        <w:t xml:space="preserve">essel </w:t>
      </w:r>
      <w:r w:rsidR="00D44196">
        <w:rPr>
          <w:szCs w:val="18"/>
        </w:rPr>
        <w:t>t</w:t>
      </w:r>
      <w:r w:rsidR="006A1473" w:rsidRPr="006A1473">
        <w:rPr>
          <w:szCs w:val="18"/>
        </w:rPr>
        <w:t xml:space="preserve">raffic </w:t>
      </w:r>
      <w:r w:rsidR="00D44196">
        <w:rPr>
          <w:szCs w:val="18"/>
        </w:rPr>
        <w:t>s</w:t>
      </w:r>
      <w:r w:rsidR="006A1473" w:rsidRPr="006A1473">
        <w:rPr>
          <w:szCs w:val="18"/>
        </w:rPr>
        <w:t>ervices (dependent on context)</w:t>
      </w:r>
    </w:p>
    <w:p w14:paraId="2CF6C5A4" w14:textId="26C6827D" w:rsidR="005015E7" w:rsidRDefault="005015E7" w:rsidP="00E069B6">
      <w:pPr>
        <w:pStyle w:val="Acronym"/>
      </w:pPr>
      <w:r>
        <w:t>WBT</w:t>
      </w:r>
      <w:r>
        <w:tab/>
        <w:t xml:space="preserve">Web </w:t>
      </w:r>
      <w:r w:rsidR="00D44196">
        <w:t>b</w:t>
      </w:r>
      <w:r>
        <w:t xml:space="preserve">ased </w:t>
      </w:r>
      <w:r w:rsidR="00D44196">
        <w:t>t</w:t>
      </w:r>
      <w:r>
        <w:t>raining</w:t>
      </w:r>
    </w:p>
    <w:p w14:paraId="2747F898" w14:textId="182DEE78" w:rsidR="00882455" w:rsidRDefault="00882455" w:rsidP="00882455">
      <w:pPr>
        <w:pStyle w:val="Kop1"/>
      </w:pPr>
      <w:bookmarkStart w:id="206" w:name="_Toc190185503"/>
      <w:r>
        <w:t>REferences</w:t>
      </w:r>
      <w:bookmarkEnd w:id="206"/>
    </w:p>
    <w:p w14:paraId="35223C39" w14:textId="5FB9F5E4" w:rsidR="00882455" w:rsidRDefault="00882455" w:rsidP="00882455">
      <w:pPr>
        <w:pStyle w:val="Heading1separationline"/>
      </w:pPr>
    </w:p>
    <w:p w14:paraId="7C1B24C3" w14:textId="6D6E0225" w:rsidR="00882455" w:rsidRDefault="004B4599" w:rsidP="00140449">
      <w:pPr>
        <w:pStyle w:val="Referencelist"/>
      </w:pPr>
      <w:bookmarkStart w:id="207" w:name="_Ref79652409"/>
      <w:r>
        <w:t xml:space="preserve">IALA. </w:t>
      </w:r>
      <w:r w:rsidRPr="004B4599">
        <w:t>G1156 Recruitment, Training and Assessment of VTS Personnel</w:t>
      </w:r>
      <w:bookmarkEnd w:id="207"/>
    </w:p>
    <w:p w14:paraId="59124686" w14:textId="1CD43BF8" w:rsidR="000A0013" w:rsidRDefault="000A0013" w:rsidP="00140449">
      <w:pPr>
        <w:pStyle w:val="Referencelist"/>
      </w:pPr>
      <w:bookmarkStart w:id="208" w:name="_Ref79653021"/>
      <w:r>
        <w:t>IALA.</w:t>
      </w:r>
      <w:r w:rsidR="006B0C7E">
        <w:t xml:space="preserve"> R0103 </w:t>
      </w:r>
      <w:r w:rsidR="003555A2">
        <w:t>Training and Certification of VTS Personnel</w:t>
      </w:r>
      <w:bookmarkEnd w:id="208"/>
    </w:p>
    <w:p w14:paraId="544074C8" w14:textId="172195AA" w:rsidR="000A4084" w:rsidRPr="00D550DA" w:rsidRDefault="000A4084" w:rsidP="00FB66D6">
      <w:pPr>
        <w:pStyle w:val="Referencelist"/>
      </w:pPr>
      <w:bookmarkStart w:id="209" w:name="_Ref79653030"/>
      <w:r>
        <w:t xml:space="preserve">IALA. </w:t>
      </w:r>
      <w:r w:rsidR="00CE2C29">
        <w:t>C0103-1 (</w:t>
      </w:r>
      <w:r w:rsidR="00AC0DC4">
        <w:t>V103/1</w:t>
      </w:r>
      <w:r w:rsidR="00CE2C29">
        <w:t>)</w:t>
      </w:r>
      <w:r w:rsidR="00701EE2">
        <w:t xml:space="preserve"> Vessel Traffic Service Operators Training</w:t>
      </w:r>
      <w:bookmarkEnd w:id="209"/>
    </w:p>
    <w:p w14:paraId="69233D74" w14:textId="77777777" w:rsidR="008972C3" w:rsidRDefault="008972C3" w:rsidP="00F707B3">
      <w:pPr>
        <w:pStyle w:val="Plattetekst"/>
      </w:pPr>
    </w:p>
    <w:p w14:paraId="07F98640" w14:textId="77777777" w:rsidR="00BF1358" w:rsidRDefault="00BF1358" w:rsidP="00DE2814">
      <w:pPr>
        <w:pStyle w:val="Annex"/>
        <w:sectPr w:rsidR="00BF1358" w:rsidSect="00C716E5">
          <w:headerReference w:type="default" r:id="rId31"/>
          <w:pgSz w:w="11906" w:h="16838" w:code="9"/>
          <w:pgMar w:top="567" w:right="794" w:bottom="567" w:left="907" w:header="850" w:footer="850" w:gutter="0"/>
          <w:cols w:space="708"/>
          <w:docGrid w:linePitch="360"/>
        </w:sectPr>
      </w:pPr>
      <w:bookmarkStart w:id="210" w:name="_Toc434514869"/>
      <w:bookmarkStart w:id="211" w:name="_Ref460410744"/>
    </w:p>
    <w:bookmarkEnd w:id="210"/>
    <w:bookmarkEnd w:id="211"/>
    <w:p w14:paraId="561E48B1" w14:textId="0AD0F319" w:rsidR="00797EF8" w:rsidRDefault="00DC1B0E" w:rsidP="00FB66D6">
      <w:pPr>
        <w:pStyle w:val="AnnextitleHead1"/>
      </w:pPr>
      <w:r>
        <w:lastRenderedPageBreak/>
        <w:t>Debriefing</w:t>
      </w:r>
      <w:r w:rsidR="00A26CE3">
        <w:t xml:space="preserve"> process</w:t>
      </w:r>
    </w:p>
    <w:p w14:paraId="53B18AB1" w14:textId="77777777" w:rsidR="004E65EF" w:rsidRDefault="004E65EF" w:rsidP="004E65EF">
      <w:pPr>
        <w:pStyle w:val="Plattetekst"/>
      </w:pPr>
      <w:r>
        <w:t xml:space="preserve">This ANNEX is a practical tool to be used in the debriefing of exercises. </w:t>
      </w:r>
    </w:p>
    <w:p w14:paraId="5D229A44" w14:textId="77777777" w:rsidR="004E65EF" w:rsidRPr="00E56FFB" w:rsidRDefault="004E65EF" w:rsidP="004E65EF">
      <w:pPr>
        <w:pStyle w:val="Plattetekst"/>
        <w:rPr>
          <w:b/>
          <w:bCs/>
        </w:rPr>
      </w:pPr>
      <w:r w:rsidRPr="00E56FFB">
        <w:rPr>
          <w:b/>
          <w:bCs/>
        </w:rPr>
        <w:t xml:space="preserve">Make the debriefing trainee‐centred. </w:t>
      </w:r>
    </w:p>
    <w:p w14:paraId="1385071C" w14:textId="77777777" w:rsidR="004E65EF" w:rsidRDefault="004E65EF" w:rsidP="004E65EF">
      <w:pPr>
        <w:pStyle w:val="Plattetekst"/>
      </w:pPr>
      <w:r>
        <w:t xml:space="preserve">During the debriefing process, trainees (not the instructors) analyse and reflect on their performance.  This enhances the learning process. During the exercise itself trainees are very busy processing information.  During the debriefing they have the opportunity to reflect and comment on their performance. Instructors facilitate this process and encourage trainees in their analysis, without taking over the analysis.  A trainee‐centred approach not only stimulates learning, but also improves the trainees’ ability to analyse, reflect on and evaluate their own performance. </w:t>
      </w:r>
    </w:p>
    <w:p w14:paraId="716E7FEE" w14:textId="77777777" w:rsidR="004E65EF" w:rsidRDefault="004E65EF" w:rsidP="004E65EF">
      <w:pPr>
        <w:pStyle w:val="Plattetekst"/>
      </w:pPr>
      <w:r>
        <w:t xml:space="preserve">Instructors should restrict themselves to the learning objectives of the exercise.  If an exercise was unsatisfactory, the debriefing process should only focus on a few major points. In such a case it is especially important to give positive feedback as well.  Facilitation does not mean that instructors cannot give their opinion. </w:t>
      </w:r>
    </w:p>
    <w:p w14:paraId="372EC798" w14:textId="77777777" w:rsidR="004E65EF" w:rsidRPr="00E56FFB" w:rsidRDefault="004E65EF" w:rsidP="004E65EF">
      <w:pPr>
        <w:pStyle w:val="Plattetekst"/>
        <w:rPr>
          <w:b/>
          <w:bCs/>
        </w:rPr>
      </w:pPr>
      <w:r w:rsidRPr="00E56FFB">
        <w:rPr>
          <w:b/>
          <w:bCs/>
        </w:rPr>
        <w:t xml:space="preserve">Encourage the trainee to be active during the debriefing. </w:t>
      </w:r>
    </w:p>
    <w:p w14:paraId="18ABEF0F" w14:textId="77777777" w:rsidR="004E65EF" w:rsidRDefault="004E65EF" w:rsidP="004E65EF">
      <w:pPr>
        <w:pStyle w:val="Plattetekst"/>
      </w:pPr>
      <w:r>
        <w:t xml:space="preserve">The logic behind this form of debriefing is that adults learn and retain information better when they are active.  Talking about their performance generally forces them to ‘relive’ the exercise thus processing the exercise for a second time.  When trainees listen passively to their instructors their brain may have a lower activity mode.  Furthermore, this technique gives trainees the opportunity to consider alternative solutions. </w:t>
      </w:r>
    </w:p>
    <w:p w14:paraId="16FEC7F3" w14:textId="77777777" w:rsidR="004E65EF" w:rsidRPr="00E56FFB" w:rsidRDefault="004E65EF" w:rsidP="004E65EF">
      <w:pPr>
        <w:pStyle w:val="Plattetekst"/>
        <w:rPr>
          <w:b/>
          <w:bCs/>
        </w:rPr>
      </w:pPr>
      <w:r w:rsidRPr="00E56FFB">
        <w:rPr>
          <w:b/>
          <w:bCs/>
        </w:rPr>
        <w:t xml:space="preserve">Encourage self‐analysis. </w:t>
      </w:r>
    </w:p>
    <w:p w14:paraId="47498347" w14:textId="77777777" w:rsidR="004E65EF" w:rsidRDefault="004E65EF" w:rsidP="004E65EF">
      <w:pPr>
        <w:pStyle w:val="Plattetekst"/>
      </w:pPr>
      <w:r>
        <w:t xml:space="preserve">In a debriefing, the objective for instructors is to lead the self‐analysis.  Trainees do most of the talking and analysing. It is the responsibility of instructors to ensure that the trainees’ analysis is correct.  This may differ from the instructors’ opinion.  During a good debriefing, trainees usually will come up with a better solution. </w:t>
      </w:r>
    </w:p>
    <w:p w14:paraId="6A3E1800" w14:textId="77777777" w:rsidR="004E65EF" w:rsidRDefault="004E65EF" w:rsidP="004E65EF">
      <w:pPr>
        <w:pStyle w:val="Plattetekst"/>
      </w:pPr>
      <w:r>
        <w:t xml:space="preserve">The ability to analyse their own performance varies amongst trainees.  When trainees fail to make a good analysis, instructors should not take over.  By asking questions they lead the student towards a good analysis.  The technique to enable this is described below. </w:t>
      </w:r>
    </w:p>
    <w:p w14:paraId="6B2BB6B4" w14:textId="77777777" w:rsidR="004E65EF" w:rsidRDefault="004E65EF" w:rsidP="004E65EF">
      <w:pPr>
        <w:pStyle w:val="Plattetekst"/>
      </w:pPr>
      <w:r>
        <w:t xml:space="preserve">The task of the instructor is to ask questions.  The debriefing may start with the following questions:  </w:t>
      </w:r>
    </w:p>
    <w:p w14:paraId="070CF727" w14:textId="30D0C136" w:rsidR="004E65EF" w:rsidRDefault="004E65EF" w:rsidP="004E65EF">
      <w:pPr>
        <w:pStyle w:val="Bullet1"/>
      </w:pPr>
      <w:r>
        <w:t xml:space="preserve">What went well? </w:t>
      </w:r>
    </w:p>
    <w:p w14:paraId="17724C0B" w14:textId="6B5EA7B7" w:rsidR="004E65EF" w:rsidRDefault="004E65EF" w:rsidP="004E65EF">
      <w:pPr>
        <w:pStyle w:val="Bullet1"/>
      </w:pPr>
      <w:r>
        <w:t xml:space="preserve">What could have gone better? </w:t>
      </w:r>
    </w:p>
    <w:p w14:paraId="16DBF04E" w14:textId="57A0CD31" w:rsidR="004E65EF" w:rsidRDefault="004E65EF" w:rsidP="004E65EF">
      <w:pPr>
        <w:pStyle w:val="Bullet1"/>
      </w:pPr>
      <w:r>
        <w:t xml:space="preserve">How could you have done things differently? </w:t>
      </w:r>
    </w:p>
    <w:p w14:paraId="0E9E9D8E" w14:textId="0E047C10" w:rsidR="004E65EF" w:rsidRDefault="004E65EF" w:rsidP="004E65EF">
      <w:pPr>
        <w:pStyle w:val="Bullet1"/>
      </w:pPr>
      <w:r>
        <w:t xml:space="preserve">How would you improve your performance? </w:t>
      </w:r>
    </w:p>
    <w:p w14:paraId="760F136B" w14:textId="6E7E7211" w:rsidR="004E65EF" w:rsidRDefault="006B4234" w:rsidP="004E65EF">
      <w:pPr>
        <w:pStyle w:val="Plattetekst"/>
      </w:pPr>
      <w:r>
        <w:br/>
      </w:r>
      <w:r w:rsidR="004E65EF">
        <w:t xml:space="preserve">The instructor gives the student enough time to mention all relevant points. </w:t>
      </w:r>
    </w:p>
    <w:p w14:paraId="3B68F0F9" w14:textId="77777777" w:rsidR="004E65EF" w:rsidRPr="00E56FFB" w:rsidRDefault="004E65EF" w:rsidP="004E65EF">
      <w:pPr>
        <w:pStyle w:val="Plattetekst"/>
        <w:rPr>
          <w:b/>
          <w:bCs/>
        </w:rPr>
      </w:pPr>
      <w:r w:rsidRPr="00E56FFB">
        <w:rPr>
          <w:b/>
          <w:bCs/>
        </w:rPr>
        <w:t xml:space="preserve">What instructors do: </w:t>
      </w:r>
    </w:p>
    <w:p w14:paraId="43F15919" w14:textId="7C513AE2" w:rsidR="004E65EF" w:rsidRDefault="004E65EF" w:rsidP="004E65EF">
      <w:pPr>
        <w:pStyle w:val="Bullet1"/>
      </w:pPr>
      <w:r>
        <w:t xml:space="preserve">complete missed learning goals; </w:t>
      </w:r>
    </w:p>
    <w:p w14:paraId="1CF3E95A" w14:textId="6269DBA2" w:rsidR="004E65EF" w:rsidRDefault="004E65EF" w:rsidP="004E65EF">
      <w:pPr>
        <w:pStyle w:val="Bullet1"/>
      </w:pPr>
      <w:r>
        <w:t xml:space="preserve">correct erroneous statements of the trainees; </w:t>
      </w:r>
    </w:p>
    <w:p w14:paraId="544BF04B" w14:textId="4E65D0CF" w:rsidR="004E65EF" w:rsidRDefault="004E65EF" w:rsidP="004E65EF">
      <w:pPr>
        <w:pStyle w:val="Bullet1"/>
      </w:pPr>
      <w:r>
        <w:t xml:space="preserve">provide necessary information; </w:t>
      </w:r>
    </w:p>
    <w:p w14:paraId="004E5BD8" w14:textId="6B828FF0" w:rsidR="004E65EF" w:rsidRDefault="004E65EF" w:rsidP="004E65EF">
      <w:pPr>
        <w:pStyle w:val="Bullet1"/>
      </w:pPr>
      <w:r>
        <w:t xml:space="preserve">give positive feedback; </w:t>
      </w:r>
    </w:p>
    <w:p w14:paraId="592624D7" w14:textId="721AF0A8" w:rsidR="004E65EF" w:rsidRDefault="004E65EF" w:rsidP="004E65EF">
      <w:pPr>
        <w:pStyle w:val="Bullet1"/>
      </w:pPr>
      <w:r>
        <w:t xml:space="preserve">encourage quiet trainees; </w:t>
      </w:r>
    </w:p>
    <w:p w14:paraId="27602EDD" w14:textId="52B9C1CD" w:rsidR="004E65EF" w:rsidRDefault="004E65EF" w:rsidP="004E65EF">
      <w:pPr>
        <w:pStyle w:val="Bullet1"/>
      </w:pPr>
      <w:r>
        <w:t xml:space="preserve">provide all (including high‐performing) trainees with sufficient time for their analysis; </w:t>
      </w:r>
    </w:p>
    <w:p w14:paraId="2FF2A595" w14:textId="77777777" w:rsidR="004E65EF" w:rsidRPr="00E56FFB" w:rsidRDefault="004E65EF" w:rsidP="004E65EF">
      <w:pPr>
        <w:pStyle w:val="Plattetekst"/>
        <w:rPr>
          <w:b/>
          <w:bCs/>
        </w:rPr>
      </w:pPr>
      <w:r w:rsidRPr="00E56FFB">
        <w:rPr>
          <w:b/>
          <w:bCs/>
        </w:rPr>
        <w:t xml:space="preserve">What instructors avoid: </w:t>
      </w:r>
    </w:p>
    <w:p w14:paraId="0AC7220B" w14:textId="4A953507" w:rsidR="004E65EF" w:rsidRDefault="004E65EF" w:rsidP="004E65EF">
      <w:pPr>
        <w:pStyle w:val="Bullet1"/>
      </w:pPr>
      <w:r>
        <w:t>making it an instructor‐oriented session</w:t>
      </w:r>
    </w:p>
    <w:p w14:paraId="1471BC77" w14:textId="77777777" w:rsidR="004E65EF" w:rsidRDefault="004E65EF" w:rsidP="004E65EF">
      <w:pPr>
        <w:pStyle w:val="Bullet1"/>
      </w:pPr>
      <w:r>
        <w:t xml:space="preserve">analysing before the student has done so; </w:t>
      </w:r>
    </w:p>
    <w:p w14:paraId="6A57EB1C" w14:textId="477ABA73" w:rsidR="004E65EF" w:rsidRDefault="004E65EF" w:rsidP="004E65EF">
      <w:pPr>
        <w:pStyle w:val="Bullet1"/>
      </w:pPr>
      <w:r>
        <w:t xml:space="preserve">giving the impression that the student is guided towards an answer as this will reduce their motivation to self‐analyse significantly. </w:t>
      </w:r>
    </w:p>
    <w:p w14:paraId="49E36EC2" w14:textId="32A153D6" w:rsidR="004E65EF" w:rsidRDefault="004E65EF" w:rsidP="004E65EF">
      <w:pPr>
        <w:pStyle w:val="Bullet1"/>
      </w:pPr>
      <w:r>
        <w:t xml:space="preserve">giving the impression that only the opinion of the instructor counts; </w:t>
      </w:r>
    </w:p>
    <w:p w14:paraId="351CDD4C" w14:textId="65EC3928" w:rsidR="004E65EF" w:rsidRDefault="004E65EF" w:rsidP="004E65EF">
      <w:pPr>
        <w:pStyle w:val="Bullet1"/>
      </w:pPr>
      <w:r>
        <w:t xml:space="preserve">interrupting the student; </w:t>
      </w:r>
    </w:p>
    <w:p w14:paraId="2F6277C4" w14:textId="5D50B648" w:rsidR="004E65EF" w:rsidRDefault="004E65EF" w:rsidP="004E65EF">
      <w:pPr>
        <w:pStyle w:val="Bullet1"/>
      </w:pPr>
      <w:r>
        <w:t xml:space="preserve">making it a cross‐examination. </w:t>
      </w:r>
    </w:p>
    <w:p w14:paraId="6F9954CB" w14:textId="77777777" w:rsidR="004E65EF" w:rsidRPr="00E56FFB" w:rsidRDefault="004E65EF" w:rsidP="004E65EF">
      <w:pPr>
        <w:pStyle w:val="Plattetekst"/>
        <w:rPr>
          <w:b/>
          <w:bCs/>
        </w:rPr>
      </w:pPr>
      <w:r w:rsidRPr="00E56FFB">
        <w:rPr>
          <w:b/>
          <w:bCs/>
        </w:rPr>
        <w:t xml:space="preserve">Advantages of this method of debriefing </w:t>
      </w:r>
    </w:p>
    <w:p w14:paraId="6856F198" w14:textId="77777777" w:rsidR="004E65EF" w:rsidRDefault="004E65EF" w:rsidP="004E65EF">
      <w:pPr>
        <w:pStyle w:val="Plattetekst"/>
      </w:pPr>
      <w:r>
        <w:t xml:space="preserve">Trainees become accustomed to reflecting on and evaluating their performance.  Trainees will not only answer </w:t>
      </w:r>
    </w:p>
    <w:p w14:paraId="6A7F4C2D" w14:textId="77777777" w:rsidR="004E65EF" w:rsidRDefault="004E65EF" w:rsidP="004E65EF">
      <w:pPr>
        <w:pStyle w:val="Plattetekst"/>
      </w:pPr>
      <w:r>
        <w:t xml:space="preserve">the ‘what‘ question but especially the ‘why’ question (more in‐depth analysis).  Trainees may more easily apply </w:t>
      </w:r>
    </w:p>
    <w:p w14:paraId="309A5322" w14:textId="77777777" w:rsidR="004E65EF" w:rsidRDefault="004E65EF" w:rsidP="004E65EF">
      <w:pPr>
        <w:pStyle w:val="Plattetekst"/>
      </w:pPr>
      <w:r>
        <w:t xml:space="preserve">what is learned. </w:t>
      </w:r>
    </w:p>
    <w:p w14:paraId="2B7411B3" w14:textId="77777777" w:rsidR="004E65EF" w:rsidRPr="00E56FFB" w:rsidRDefault="004E65EF" w:rsidP="004E65EF">
      <w:pPr>
        <w:pStyle w:val="Plattetekst"/>
        <w:rPr>
          <w:b/>
          <w:bCs/>
        </w:rPr>
      </w:pPr>
      <w:r w:rsidRPr="00E56FFB">
        <w:rPr>
          <w:b/>
          <w:bCs/>
        </w:rPr>
        <w:t xml:space="preserve">Disadvantage of this method of debriefing </w:t>
      </w:r>
    </w:p>
    <w:p w14:paraId="1ED7CB68" w14:textId="77777777" w:rsidR="004E65EF" w:rsidRDefault="004E65EF" w:rsidP="004E65EF">
      <w:pPr>
        <w:pStyle w:val="Plattetekst"/>
      </w:pPr>
      <w:r>
        <w:t xml:space="preserve">This method of debriefing can be more time consuming.  </w:t>
      </w:r>
    </w:p>
    <w:p w14:paraId="57A32447" w14:textId="77777777" w:rsidR="004E65EF" w:rsidRDefault="004E65EF" w:rsidP="004E65EF">
      <w:pPr>
        <w:pStyle w:val="Plattetekst"/>
      </w:pPr>
      <w:r>
        <w:t xml:space="preserve">Example 1 ‐ A good example </w:t>
      </w:r>
    </w:p>
    <w:p w14:paraId="28B3AD48" w14:textId="77777777" w:rsidR="004E65EF" w:rsidRDefault="004E65EF" w:rsidP="004E65EF">
      <w:pPr>
        <w:pStyle w:val="Plattetekst"/>
      </w:pPr>
      <w:r>
        <w:t xml:space="preserve">Trainee: I don’t know what went wrong. Did I see it too late? </w:t>
      </w:r>
    </w:p>
    <w:p w14:paraId="100B75CE" w14:textId="77777777" w:rsidR="004E65EF" w:rsidRDefault="004E65EF" w:rsidP="004E65EF">
      <w:pPr>
        <w:pStyle w:val="Plattetekst"/>
      </w:pPr>
      <w:r>
        <w:t xml:space="preserve">Instructor: Did you see it too late? </w:t>
      </w:r>
    </w:p>
    <w:p w14:paraId="22B320BA" w14:textId="77777777" w:rsidR="004E65EF" w:rsidRDefault="004E65EF" w:rsidP="004E65EF">
      <w:pPr>
        <w:pStyle w:val="Plattetekst"/>
      </w:pPr>
      <w:r>
        <w:t xml:space="preserve">Trainee: Well I saw it, but I thought he was going to starboard? </w:t>
      </w:r>
    </w:p>
    <w:p w14:paraId="4CFB3E96" w14:textId="77777777" w:rsidR="004E65EF" w:rsidRDefault="004E65EF" w:rsidP="004E65EF">
      <w:pPr>
        <w:pStyle w:val="Plattetekst"/>
      </w:pPr>
      <w:r>
        <w:t xml:space="preserve">Instructor: Why did you think that? </w:t>
      </w:r>
    </w:p>
    <w:p w14:paraId="5D9CD11D" w14:textId="77777777" w:rsidR="004E65EF" w:rsidRDefault="004E65EF" w:rsidP="004E65EF">
      <w:pPr>
        <w:pStyle w:val="Plattetekst"/>
      </w:pPr>
      <w:r>
        <w:t xml:space="preserve">Trainee: Well, I told him that, I assumed that he would do it? </w:t>
      </w:r>
    </w:p>
    <w:p w14:paraId="640F3075" w14:textId="77777777" w:rsidR="004E65EF" w:rsidRDefault="004E65EF" w:rsidP="004E65EF">
      <w:pPr>
        <w:pStyle w:val="Plattetekst"/>
      </w:pPr>
      <w:r>
        <w:t xml:space="preserve">Instructor: What would you do differently next time? </w:t>
      </w:r>
    </w:p>
    <w:p w14:paraId="35C2DA10" w14:textId="77777777" w:rsidR="004E65EF" w:rsidRDefault="004E65EF" w:rsidP="004E65EF">
      <w:pPr>
        <w:pStyle w:val="Plattetekst"/>
      </w:pPr>
      <w:r>
        <w:t xml:space="preserve">Trainee: Well I'd rather check whether he really is going to do it. </w:t>
      </w:r>
    </w:p>
    <w:p w14:paraId="6D93E43B" w14:textId="77777777" w:rsidR="003B5557" w:rsidRDefault="003B5557" w:rsidP="004E65EF">
      <w:pPr>
        <w:pStyle w:val="Plattetekst"/>
      </w:pPr>
    </w:p>
    <w:p w14:paraId="0F345E53" w14:textId="11405F47" w:rsidR="004E65EF" w:rsidRDefault="004E65EF" w:rsidP="004E65EF">
      <w:pPr>
        <w:pStyle w:val="Plattetekst"/>
      </w:pPr>
      <w:r>
        <w:t xml:space="preserve">Example 1 ‐ A bad example </w:t>
      </w:r>
    </w:p>
    <w:p w14:paraId="671346B4" w14:textId="77777777" w:rsidR="004E65EF" w:rsidRDefault="004E65EF" w:rsidP="004E65EF">
      <w:pPr>
        <w:pStyle w:val="Plattetekst"/>
      </w:pPr>
      <w:r>
        <w:t xml:space="preserve">Trainee: I don’t know what went wrong. Did I see it too late? </w:t>
      </w:r>
    </w:p>
    <w:p w14:paraId="698C5C34" w14:textId="77777777" w:rsidR="004E65EF" w:rsidRDefault="004E65EF" w:rsidP="004E65EF">
      <w:pPr>
        <w:pStyle w:val="Plattetekst"/>
      </w:pPr>
      <w:r>
        <w:t xml:space="preserve">Instructor: Well I think so.  Next time check whether he really intends to go starboard. </w:t>
      </w:r>
    </w:p>
    <w:p w14:paraId="695A0445" w14:textId="77777777" w:rsidR="003B5557" w:rsidRDefault="003B5557" w:rsidP="004E65EF">
      <w:pPr>
        <w:pStyle w:val="Plattetekst"/>
      </w:pPr>
    </w:p>
    <w:p w14:paraId="48BA178C" w14:textId="2EA0C95F" w:rsidR="004E65EF" w:rsidRDefault="004E65EF" w:rsidP="004E65EF">
      <w:pPr>
        <w:pStyle w:val="Plattetekst"/>
      </w:pPr>
      <w:r>
        <w:t xml:space="preserve">Example 2 ‐ A good example </w:t>
      </w:r>
    </w:p>
    <w:p w14:paraId="26263BD7" w14:textId="77777777" w:rsidR="004E65EF" w:rsidRDefault="004E65EF" w:rsidP="004E65EF">
      <w:pPr>
        <w:pStyle w:val="Plattetekst"/>
      </w:pPr>
      <w:r>
        <w:t xml:space="preserve">Trainee: I thought it was going well in the traffic separation scheme. </w:t>
      </w:r>
    </w:p>
    <w:p w14:paraId="23D262C0" w14:textId="77777777" w:rsidR="004E65EF" w:rsidRDefault="004E65EF" w:rsidP="004E65EF">
      <w:pPr>
        <w:pStyle w:val="Plattetekst"/>
      </w:pPr>
      <w:r>
        <w:t xml:space="preserve">Instructor: Yes?  Why did it go well? </w:t>
      </w:r>
    </w:p>
    <w:p w14:paraId="5011C6EA" w14:textId="77777777" w:rsidR="003B5557" w:rsidRDefault="003B5557" w:rsidP="004E65EF">
      <w:pPr>
        <w:pStyle w:val="Plattetekst"/>
      </w:pPr>
    </w:p>
    <w:p w14:paraId="592329B4" w14:textId="266D7442" w:rsidR="004E65EF" w:rsidRDefault="004E65EF" w:rsidP="004E65EF">
      <w:pPr>
        <w:pStyle w:val="Plattetekst"/>
      </w:pPr>
      <w:r>
        <w:t xml:space="preserve">Example 2 ‐ A bad example </w:t>
      </w:r>
    </w:p>
    <w:p w14:paraId="3503C2F2" w14:textId="77777777" w:rsidR="004E65EF" w:rsidRDefault="004E65EF" w:rsidP="004E65EF">
      <w:pPr>
        <w:pStyle w:val="Plattetekst"/>
      </w:pPr>
      <w:r>
        <w:t xml:space="preserve">Trainee: I thought it was going well in the traffic separation scheme. </w:t>
      </w:r>
    </w:p>
    <w:p w14:paraId="6C5A8E9C" w14:textId="77777777" w:rsidR="004E65EF" w:rsidRDefault="004E65EF" w:rsidP="004E65EF">
      <w:pPr>
        <w:pStyle w:val="Plattetekst"/>
      </w:pPr>
      <w:r>
        <w:t xml:space="preserve">Instructor: Yes, I agree.  Next point then. </w:t>
      </w:r>
    </w:p>
    <w:p w14:paraId="17C6694A" w14:textId="77777777" w:rsidR="003B5557" w:rsidRDefault="003B5557" w:rsidP="004E65EF">
      <w:pPr>
        <w:pStyle w:val="Plattetekst"/>
      </w:pPr>
    </w:p>
    <w:p w14:paraId="691DE890" w14:textId="1E64B026" w:rsidR="004E65EF" w:rsidRDefault="004E65EF" w:rsidP="004E65EF">
      <w:pPr>
        <w:pStyle w:val="Plattetekst"/>
      </w:pPr>
      <w:r>
        <w:t xml:space="preserve">Example 3 ‐ A bad example </w:t>
      </w:r>
    </w:p>
    <w:p w14:paraId="3B6FB9C0" w14:textId="77777777" w:rsidR="004E65EF" w:rsidRDefault="004E65EF" w:rsidP="004E65EF">
      <w:pPr>
        <w:pStyle w:val="Plattetekst"/>
      </w:pPr>
      <w:r>
        <w:t xml:space="preserve">Trainee: I think that it went well with that tanker.  What do you think? </w:t>
      </w:r>
    </w:p>
    <w:p w14:paraId="4835C1A2" w14:textId="77777777" w:rsidR="004E65EF" w:rsidRDefault="004E65EF" w:rsidP="004E65EF">
      <w:pPr>
        <w:pStyle w:val="Plattetekst"/>
      </w:pPr>
      <w:r>
        <w:t xml:space="preserve">Instructor: Yes, I agree. </w:t>
      </w:r>
    </w:p>
    <w:p w14:paraId="46666B6D" w14:textId="77777777" w:rsidR="003B5557" w:rsidRDefault="003B5557" w:rsidP="004E65EF">
      <w:pPr>
        <w:pStyle w:val="Plattetekst"/>
      </w:pPr>
    </w:p>
    <w:p w14:paraId="5152373F" w14:textId="039D58DB" w:rsidR="004E65EF" w:rsidRDefault="004E65EF" w:rsidP="004E65EF">
      <w:pPr>
        <w:pStyle w:val="Plattetekst"/>
      </w:pPr>
      <w:r>
        <w:t xml:space="preserve">Example 3 ‐ A good example </w:t>
      </w:r>
    </w:p>
    <w:p w14:paraId="5A1E4C18" w14:textId="77777777" w:rsidR="004E65EF" w:rsidRDefault="004E65EF" w:rsidP="004E65EF">
      <w:pPr>
        <w:pStyle w:val="Plattetekst"/>
      </w:pPr>
      <w:r>
        <w:t xml:space="preserve">Trainee: I think that it went well with that tanker.  What do you think? </w:t>
      </w:r>
    </w:p>
    <w:p w14:paraId="74153C0E" w14:textId="22EBC284" w:rsidR="004E65EF" w:rsidRDefault="004E65EF" w:rsidP="004E65EF">
      <w:pPr>
        <w:pStyle w:val="Plattetekst"/>
      </w:pPr>
      <w:r>
        <w:t>Instructor: Why do you think it went well?</w:t>
      </w:r>
    </w:p>
    <w:sectPr w:rsidR="004E65EF" w:rsidSect="00620205">
      <w:headerReference w:type="default" r:id="rId32"/>
      <w:footerReference w:type="default" r:id="rId33"/>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4" w:author="Priem Stefaan" w:date="2025-02-07T15:57:00Z" w:initials="SP">
    <w:p w14:paraId="29A34531" w14:textId="77777777" w:rsidR="00E36EF4" w:rsidRDefault="009B5CB2" w:rsidP="00E36EF4">
      <w:pPr>
        <w:pStyle w:val="Tekstopmerking"/>
      </w:pPr>
      <w:r>
        <w:rPr>
          <w:rStyle w:val="Verwijzingopmerking"/>
        </w:rPr>
        <w:annotationRef/>
      </w:r>
      <w:r w:rsidR="00E36EF4">
        <w:rPr>
          <w:lang w:val="nl-BE"/>
        </w:rPr>
        <w:t>To improve consistency, harmonize the intro (or part of it) with GL on remote training at VTS57.</w:t>
      </w:r>
    </w:p>
  </w:comment>
  <w:comment w:id="64" w:author="Priem Stefaan" w:date="2025-02-11T16:45:00Z" w:initials="SP">
    <w:p w14:paraId="75C0808D" w14:textId="77777777" w:rsidR="00794690" w:rsidRDefault="00794690" w:rsidP="00794690">
      <w:pPr>
        <w:pStyle w:val="Tekstopmerking"/>
      </w:pPr>
      <w:r>
        <w:rPr>
          <w:rStyle w:val="Verwijzingopmerking"/>
        </w:rPr>
        <w:annotationRef/>
      </w:r>
      <w:r>
        <w:rPr>
          <w:lang w:val="nl-BE"/>
        </w:rPr>
        <w:t>Moved from the assessment paragraph to this chapter.</w:t>
      </w:r>
    </w:p>
  </w:comment>
  <w:comment w:id="88" w:author="Priem Stefaan" w:date="2025-02-10T14:53:00Z" w:initials="SP">
    <w:p w14:paraId="1139B613" w14:textId="2C418B97" w:rsidR="0071160D" w:rsidRDefault="0071160D" w:rsidP="0071160D">
      <w:pPr>
        <w:pStyle w:val="Tekstopmerking"/>
      </w:pPr>
      <w:r>
        <w:rPr>
          <w:rStyle w:val="Verwijzingopmerking"/>
        </w:rPr>
        <w:annotationRef/>
      </w:r>
      <w:r>
        <w:rPr>
          <w:lang w:val="nl-BE"/>
        </w:rPr>
        <w:t xml:space="preserve">Suggestion from Nayoung: </w:t>
      </w:r>
      <w:r>
        <w:rPr>
          <w:color w:val="666666"/>
        </w:rPr>
        <w:t>Simulation training helps trainees enhance their critical thinking by enabling them to view situations objectively.</w:t>
      </w:r>
    </w:p>
  </w:comment>
  <w:comment w:id="90" w:author="Priem Stefaan" w:date="2025-02-07T15:08:00Z" w:initials="SP">
    <w:p w14:paraId="5B65C890" w14:textId="1767918B" w:rsidR="006D67E6" w:rsidRDefault="006D67E6" w:rsidP="006D67E6">
      <w:pPr>
        <w:pStyle w:val="Tekstopmerking"/>
      </w:pPr>
      <w:r>
        <w:rPr>
          <w:rStyle w:val="Verwijzingopmerking"/>
        </w:rPr>
        <w:annotationRef/>
      </w:r>
      <w:r>
        <w:rPr>
          <w:lang w:val="nl-BE"/>
        </w:rPr>
        <w:t>Suggestion from Kerrie</w:t>
      </w:r>
    </w:p>
  </w:comment>
  <w:comment w:id="97" w:author="Priem Stefaan" w:date="2025-02-10T14:54:00Z" w:initials="SP">
    <w:p w14:paraId="64C324BD" w14:textId="77777777" w:rsidR="0071160D" w:rsidRDefault="0071160D" w:rsidP="0071160D">
      <w:pPr>
        <w:pStyle w:val="Tekstopmerking"/>
      </w:pPr>
      <w:r>
        <w:rPr>
          <w:rStyle w:val="Verwijzingopmerking"/>
        </w:rPr>
        <w:annotationRef/>
      </w:r>
      <w:r>
        <w:rPr>
          <w:lang w:val="nl-BE"/>
        </w:rPr>
        <w:t xml:space="preserve">Suggestion from Nayoung: </w:t>
      </w:r>
      <w:r>
        <w:t>Simulation helps stakeholders gain a broader understanding of situations from multiple perspectives by switching roles(role play). This facilitates mutual understanding and enables the analysis of problem scenarios from various view points.</w:t>
      </w:r>
    </w:p>
  </w:comment>
  <w:comment w:id="99" w:author="Priem Stefaan" w:date="2025-02-10T09:25:00Z" w:initials="SP">
    <w:p w14:paraId="5F44374A" w14:textId="2982EEBD" w:rsidR="000E7F95" w:rsidRDefault="000E7F95" w:rsidP="000E7F95">
      <w:pPr>
        <w:pStyle w:val="Tekstopmerking"/>
      </w:pPr>
      <w:r>
        <w:rPr>
          <w:rStyle w:val="Verwijzingopmerking"/>
        </w:rPr>
        <w:annotationRef/>
      </w:r>
      <w:r>
        <w:rPr>
          <w:lang w:val="nl-BE"/>
        </w:rPr>
        <w:t>How will you do the training</w:t>
      </w:r>
    </w:p>
  </w:comment>
  <w:comment w:id="103" w:author="Priem Stefaan" w:date="2025-02-07T15:38:00Z" w:initials="SP">
    <w:p w14:paraId="76A62F2B" w14:textId="36667E24" w:rsidR="008E464F" w:rsidRDefault="00A05191" w:rsidP="008E464F">
      <w:pPr>
        <w:pStyle w:val="Tekstopmerking"/>
      </w:pPr>
      <w:r>
        <w:rPr>
          <w:rStyle w:val="Verwijzingopmerking"/>
        </w:rPr>
        <w:annotationRef/>
      </w:r>
      <w:r w:rsidR="008E464F">
        <w:rPr>
          <w:lang w:val="nl-BE"/>
        </w:rPr>
        <w:t>Suggestions from Kerrie to include items from current chapter 9 in here. (extra devices, AI, future possibilities, … .) We may want to consider changing the title though.</w:t>
      </w:r>
    </w:p>
  </w:comment>
  <w:comment w:id="121" w:author="Priem Stefaan" w:date="2025-02-07T15:54:00Z" w:initials="SP">
    <w:p w14:paraId="5E37C2A3" w14:textId="77777777" w:rsidR="003251DC" w:rsidRDefault="003251DC" w:rsidP="003251DC">
      <w:pPr>
        <w:pStyle w:val="Tekstopmerking"/>
      </w:pPr>
      <w:r>
        <w:rPr>
          <w:rStyle w:val="Verwijzingopmerking"/>
        </w:rPr>
        <w:annotationRef/>
      </w:r>
      <w:r>
        <w:rPr>
          <w:lang w:val="nl-BE"/>
        </w:rPr>
        <w:t>Suggestion from Kerrie.</w:t>
      </w:r>
    </w:p>
  </w:comment>
  <w:comment w:id="153" w:author="Priem Stefaan" w:date="2024-09-19T15:28:00Z" w:initials="SP">
    <w:p w14:paraId="2FD61441" w14:textId="1855881D" w:rsidR="00C5625D" w:rsidRDefault="00C5625D" w:rsidP="00C5625D">
      <w:pPr>
        <w:pStyle w:val="Tekstopmerking"/>
      </w:pPr>
      <w:r>
        <w:rPr>
          <w:rStyle w:val="Verwijzingopmerking"/>
        </w:rPr>
        <w:annotationRef/>
      </w:r>
      <w:r>
        <w:rPr>
          <w:lang w:val="nl-BE"/>
        </w:rPr>
        <w:t>Seems redundant here?</w:t>
      </w:r>
    </w:p>
  </w:comment>
  <w:comment w:id="154" w:author="Priem Stefaan" w:date="2025-02-10T14:55:00Z" w:initials="SP">
    <w:p w14:paraId="243EB071" w14:textId="77777777" w:rsidR="0071160D" w:rsidRDefault="0071160D" w:rsidP="0071160D">
      <w:pPr>
        <w:pStyle w:val="Tekstopmerking"/>
      </w:pPr>
      <w:r>
        <w:rPr>
          <w:rStyle w:val="Verwijzingopmerking"/>
        </w:rPr>
        <w:annotationRef/>
      </w:r>
      <w:r>
        <w:rPr>
          <w:lang w:val="nl-BE"/>
        </w:rPr>
        <w:t xml:space="preserve">From Nayoung: </w:t>
      </w:r>
      <w:r>
        <w:t>In my personnel note, it is more adequate to handle this content in other sections as it somewhat loosely connected to the points when it comes to the contributions to increasing realism in VTS simulation</w:t>
      </w:r>
    </w:p>
  </w:comment>
  <w:comment w:id="179" w:author="Priem Stefaan" w:date="2024-12-17T15:07:00Z" w:initials="SP">
    <w:p w14:paraId="76189729" w14:textId="77777777" w:rsidR="0091322D" w:rsidRDefault="00993765" w:rsidP="0091322D">
      <w:pPr>
        <w:pStyle w:val="Tekstopmerking"/>
      </w:pPr>
      <w:r>
        <w:rPr>
          <w:rStyle w:val="Verwijzingopmerking"/>
        </w:rPr>
        <w:annotationRef/>
      </w:r>
      <w:r w:rsidR="0091322D">
        <w:rPr>
          <w:lang w:val="nl-BE"/>
        </w:rPr>
        <w:t>When this chapter is done: give this a modern look &amp; feel. And include the option not to have simulation training. Exercise should loop back to the training objectives. Link it to ADDIE (C0103-4)</w:t>
      </w:r>
    </w:p>
  </w:comment>
  <w:comment w:id="180" w:author="Priem Stefaan" w:date="2025-02-10T14:51:00Z" w:initials="SP">
    <w:p w14:paraId="116B0B07" w14:textId="2DF20BDE" w:rsidR="0071160D" w:rsidRDefault="0071160D" w:rsidP="0071160D">
      <w:pPr>
        <w:pStyle w:val="Tekstopmerking"/>
      </w:pPr>
      <w:r>
        <w:rPr>
          <w:rStyle w:val="Verwijzingopmerking"/>
        </w:rPr>
        <w:annotationRef/>
      </w:r>
      <w:r>
        <w:rPr>
          <w:lang w:val="nl-BE"/>
        </w:rPr>
        <w:t>Input Nayoung: how about merging debriefing and feedback as followed?</w:t>
      </w:r>
    </w:p>
  </w:comment>
  <w:comment w:id="195" w:author="Priem Stefaan" w:date="2025-01-15T12:58:00Z" w:initials="SP">
    <w:p w14:paraId="6ADA9022" w14:textId="612D3E13" w:rsidR="008D4B5F" w:rsidRDefault="008D4B5F" w:rsidP="008D4B5F">
      <w:pPr>
        <w:pStyle w:val="Tekstopmerking"/>
      </w:pPr>
      <w:r>
        <w:rPr>
          <w:rStyle w:val="Verwijzingopmerking"/>
        </w:rPr>
        <w:annotationRef/>
      </w:r>
      <w:r>
        <w:rPr>
          <w:lang w:val="nl-BE"/>
        </w:rPr>
        <w:t>Check IALA documents if debriefing is described anywhere.</w:t>
      </w:r>
    </w:p>
  </w:comment>
  <w:comment w:id="196" w:author="Priem Stefaan" w:date="2025-01-15T16:35:00Z" w:initials="SP">
    <w:p w14:paraId="63F1EBBA" w14:textId="77777777" w:rsidR="00845168" w:rsidRDefault="00350DE2" w:rsidP="00845168">
      <w:pPr>
        <w:pStyle w:val="Tekstopmerking"/>
      </w:pPr>
      <w:r>
        <w:rPr>
          <w:rStyle w:val="Verwijzingopmerking"/>
        </w:rPr>
        <w:annotationRef/>
      </w:r>
      <w:r w:rsidR="00845168">
        <w:rPr>
          <w:lang w:val="nl-BE"/>
        </w:rPr>
        <w:t>In G1103 Train the trainer, annex D.</w:t>
      </w:r>
      <w:r w:rsidR="00845168">
        <w:rPr>
          <w:lang w:val="nl-BE"/>
        </w:rPr>
        <w:br/>
        <w:t>Consider including the full annex from 1103 in G1027.</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9A34531" w15:done="0"/>
  <w15:commentEx w15:paraId="75C0808D" w15:done="0"/>
  <w15:commentEx w15:paraId="1139B613" w15:done="0"/>
  <w15:commentEx w15:paraId="5B65C890" w15:done="0"/>
  <w15:commentEx w15:paraId="64C324BD" w15:done="0"/>
  <w15:commentEx w15:paraId="5F44374A" w15:done="0"/>
  <w15:commentEx w15:paraId="76A62F2B" w15:done="0"/>
  <w15:commentEx w15:paraId="5E37C2A3" w15:done="0"/>
  <w15:commentEx w15:paraId="2FD61441" w15:done="0"/>
  <w15:commentEx w15:paraId="243EB071" w15:paraIdParent="2FD61441" w15:done="0"/>
  <w15:commentEx w15:paraId="76189729" w15:done="0"/>
  <w15:commentEx w15:paraId="116B0B07" w15:paraIdParent="76189729" w15:done="0"/>
  <w15:commentEx w15:paraId="6ADA9022" w15:done="0"/>
  <w15:commentEx w15:paraId="63F1EBBA" w15:paraIdParent="6ADA902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2CF543D" w16cex:dateUtc="2025-02-07T14:57:00Z"/>
  <w16cex:commentExtensible w16cex:durableId="3936A561" w16cex:dateUtc="2025-02-11T15:45:00Z"/>
  <w16cex:commentExtensible w16cex:durableId="070BFB13" w16cex:dateUtc="2025-02-10T13:53:00Z"/>
  <w16cex:commentExtensible w16cex:durableId="17B5EEFC" w16cex:dateUtc="2025-02-07T14:08:00Z"/>
  <w16cex:commentExtensible w16cex:durableId="213492A7" w16cex:dateUtc="2025-02-10T13:54:00Z"/>
  <w16cex:commentExtensible w16cex:durableId="417713D5" w16cex:dateUtc="2025-02-10T08:25:00Z"/>
  <w16cex:commentExtensible w16cex:durableId="1CEE49F7" w16cex:dateUtc="2025-02-07T14:38:00Z"/>
  <w16cex:commentExtensible w16cex:durableId="0EB91305" w16cex:dateUtc="2025-02-07T14:54:00Z"/>
  <w16cex:commentExtensible w16cex:durableId="53BF1EB8" w16cex:dateUtc="2024-09-19T13:28:00Z"/>
  <w16cex:commentExtensible w16cex:durableId="791612EC" w16cex:dateUtc="2025-02-10T13:55:00Z"/>
  <w16cex:commentExtensible w16cex:durableId="695361C0" w16cex:dateUtc="2024-12-17T14:07:00Z"/>
  <w16cex:commentExtensible w16cex:durableId="6C0FAD68" w16cex:dateUtc="2025-02-10T13:51:00Z"/>
  <w16cex:commentExtensible w16cex:durableId="1AC6FE67" w16cex:dateUtc="2025-01-15T11:58:00Z"/>
  <w16cex:commentExtensible w16cex:durableId="14590034" w16cex:dateUtc="2025-01-15T15: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9A34531" w16cid:durableId="72CF543D"/>
  <w16cid:commentId w16cid:paraId="75C0808D" w16cid:durableId="3936A561"/>
  <w16cid:commentId w16cid:paraId="1139B613" w16cid:durableId="070BFB13"/>
  <w16cid:commentId w16cid:paraId="5B65C890" w16cid:durableId="17B5EEFC"/>
  <w16cid:commentId w16cid:paraId="64C324BD" w16cid:durableId="213492A7"/>
  <w16cid:commentId w16cid:paraId="5F44374A" w16cid:durableId="417713D5"/>
  <w16cid:commentId w16cid:paraId="76A62F2B" w16cid:durableId="1CEE49F7"/>
  <w16cid:commentId w16cid:paraId="5E37C2A3" w16cid:durableId="0EB91305"/>
  <w16cid:commentId w16cid:paraId="2FD61441" w16cid:durableId="53BF1EB8"/>
  <w16cid:commentId w16cid:paraId="243EB071" w16cid:durableId="791612EC"/>
  <w16cid:commentId w16cid:paraId="76189729" w16cid:durableId="695361C0"/>
  <w16cid:commentId w16cid:paraId="116B0B07" w16cid:durableId="6C0FAD68"/>
  <w16cid:commentId w16cid:paraId="6ADA9022" w16cid:durableId="1AC6FE67"/>
  <w16cid:commentId w16cid:paraId="63F1EBBA" w16cid:durableId="1459003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C273AC" w14:textId="77777777" w:rsidR="008F5EEB" w:rsidRDefault="008F5EEB" w:rsidP="003274DB">
      <w:r>
        <w:separator/>
      </w:r>
    </w:p>
    <w:p w14:paraId="7CDC6CB7" w14:textId="77777777" w:rsidR="008F5EEB" w:rsidRDefault="008F5EEB"/>
  </w:endnote>
  <w:endnote w:type="continuationSeparator" w:id="0">
    <w:p w14:paraId="50E4BC52" w14:textId="77777777" w:rsidR="008F5EEB" w:rsidRDefault="008F5EEB" w:rsidP="003274DB">
      <w:r>
        <w:continuationSeparator/>
      </w:r>
    </w:p>
    <w:p w14:paraId="7219668F" w14:textId="77777777" w:rsidR="008F5EEB" w:rsidRDefault="008F5EEB"/>
  </w:endnote>
  <w:endnote w:type="continuationNotice" w:id="1">
    <w:p w14:paraId="020E0298" w14:textId="77777777" w:rsidR="008F5EEB" w:rsidRDefault="008F5EE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Body)">
    <w:altName w:val="Calibri"/>
    <w:charset w:val="00"/>
    <w:family w:val="roman"/>
    <w:pitch w:val="default"/>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ABA77" w14:textId="77777777" w:rsidR="00C2388F" w:rsidRDefault="00C2388F" w:rsidP="00EC7C87">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54F013BD" w14:textId="77777777" w:rsidR="00C2388F" w:rsidRDefault="00C2388F" w:rsidP="00C907DF">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19320F75" w14:textId="77777777" w:rsidR="00C2388F" w:rsidRDefault="00C2388F" w:rsidP="00A97900">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3087AE28" w14:textId="77777777" w:rsidR="00C2388F" w:rsidRDefault="00C2388F" w:rsidP="005378A6">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60310647" w14:textId="77777777" w:rsidR="00C2388F" w:rsidRDefault="00C2388F" w:rsidP="005378A6">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214C46" w14:textId="77777777" w:rsidR="00C2388F" w:rsidRDefault="00C2388F" w:rsidP="008747E0">
    <w:pPr>
      <w:pStyle w:val="Voettekst"/>
    </w:pPr>
    <w:r>
      <w:rPr>
        <w:noProof/>
        <w:lang w:val="sv-SE" w:eastAsia="sv-SE"/>
      </w:rPr>
      <mc:AlternateContent>
        <mc:Choice Requires="wps">
          <w:drawing>
            <wp:anchor distT="0" distB="0" distL="114300" distR="114300" simplePos="0" relativeHeight="251663872" behindDoc="0" locked="0" layoutInCell="1" allowOverlap="1" wp14:anchorId="03437E2B" wp14:editId="4F4BFCC8">
              <wp:simplePos x="0" y="0"/>
              <wp:positionH relativeFrom="page">
                <wp:posOffset>225425</wp:posOffset>
              </wp:positionH>
              <wp:positionV relativeFrom="page">
                <wp:posOffset>9106535</wp:posOffset>
              </wp:positionV>
              <wp:extent cx="7128000" cy="0"/>
              <wp:effectExtent l="0" t="0" r="15875" b="19050"/>
              <wp:wrapNone/>
              <wp:docPr id="4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noFill/>
                      <a:ln w="12700" cap="flat" cmpd="sng" algn="ctr">
                        <a:solidFill>
                          <a:srgbClr val="00558C"/>
                        </a:solidFill>
                        <a:prstDash val="solid"/>
                      </a:ln>
                      <a:effectLst/>
                    </wps:spPr>
                    <wps:bodyPr/>
                  </wps:wsp>
                </a:graphicData>
              </a:graphic>
              <wp14:sizeRelH relativeFrom="margin">
                <wp14:pctWidth>0</wp14:pctWidth>
              </wp14:sizeRelH>
            </wp:anchor>
          </w:drawing>
        </mc:Choice>
        <mc:Fallback>
          <w:pict>
            <v:line w14:anchorId="7A935CB9" id="Connecteur droit 11" o:spid="_x0000_s1026" style="position:absolute;z-index:2516638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" strokecolor="#00558c" strokeweight="1pt">
              <w10:wrap anchorx="page" anchory="page"/>
            </v:line>
          </w:pict>
        </mc:Fallback>
      </mc:AlternateContent>
    </w:r>
    <w:r w:rsidRPr="00442889">
      <w:rPr>
        <w:noProof/>
        <w:lang w:val="sv-SE" w:eastAsia="sv-SE"/>
      </w:rPr>
      <w:drawing>
        <wp:anchor distT="0" distB="0" distL="114300" distR="114300" simplePos="0" relativeHeight="251662848" behindDoc="1" locked="0" layoutInCell="1" allowOverlap="1" wp14:anchorId="312D513D" wp14:editId="32924DB4">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7277E58E" w14:textId="77777777" w:rsidR="00C2388F" w:rsidRPr="00ED2A8D" w:rsidRDefault="00C2388F" w:rsidP="008747E0">
    <w:pPr>
      <w:pStyle w:val="Voettekst"/>
    </w:pPr>
  </w:p>
  <w:p w14:paraId="7CAE6767" w14:textId="77777777" w:rsidR="00C2388F" w:rsidRPr="00ED2A8D" w:rsidRDefault="00C2388F" w:rsidP="0071160D">
    <w:pPr>
      <w:pStyle w:val="Voettekst"/>
      <w:tabs>
        <w:tab w:val="left" w:pos="1781"/>
      </w:tabs>
    </w:pPr>
    <w:r>
      <w:tab/>
    </w:r>
  </w:p>
  <w:p w14:paraId="49C1CD22" w14:textId="77777777" w:rsidR="00C2388F" w:rsidRPr="00ED2A8D" w:rsidRDefault="00C2388F" w:rsidP="008747E0">
    <w:pPr>
      <w:pStyle w:val="Voettekst"/>
    </w:pPr>
  </w:p>
  <w:p w14:paraId="2AE76ECA" w14:textId="77777777" w:rsidR="00C2388F" w:rsidRPr="00ED2A8D" w:rsidRDefault="00C2388F" w:rsidP="0071160D">
    <w:pPr>
      <w:pStyle w:val="Voettekst"/>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D5772" w14:textId="77777777" w:rsidR="00C2388F" w:rsidRDefault="00C2388F" w:rsidP="00525922">
    <w:r>
      <w:rPr>
        <w:noProof/>
        <w:lang w:val="sv-SE" w:eastAsia="sv-SE"/>
      </w:rPr>
      <mc:AlternateContent>
        <mc:Choice Requires="wps">
          <w:drawing>
            <wp:anchor distT="0" distB="0" distL="114300" distR="114300" simplePos="0" relativeHeight="251665920" behindDoc="0" locked="0" layoutInCell="1" allowOverlap="1" wp14:anchorId="5E12D351" wp14:editId="1341B86C">
              <wp:simplePos x="0" y="0"/>
              <wp:positionH relativeFrom="page">
                <wp:posOffset>281940</wp:posOffset>
              </wp:positionH>
              <wp:positionV relativeFrom="page">
                <wp:posOffset>9942195</wp:posOffset>
              </wp:positionV>
              <wp:extent cx="7128000" cy="0"/>
              <wp:effectExtent l="0" t="0" r="15875" b="19050"/>
              <wp:wrapNone/>
              <wp:docPr id="43"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noFill/>
                      <a:ln w="12700" cap="flat" cmpd="sng" algn="ctr">
                        <a:solidFill>
                          <a:srgbClr val="00558C"/>
                        </a:solidFill>
                        <a:prstDash val="solid"/>
                      </a:ln>
                      <a:effectLst/>
                    </wps:spPr>
                    <wps:bodyPr/>
                  </wps:wsp>
                </a:graphicData>
              </a:graphic>
              <wp14:sizeRelH relativeFrom="margin">
                <wp14:pctWidth>0</wp14:pctWidth>
              </wp14:sizeRelH>
            </wp:anchor>
          </w:drawing>
        </mc:Choice>
        <mc:Fallback>
          <w:pict>
            <v:line w14:anchorId="5DE51823" id="Connecteur droit 11" o:spid="_x0000_s1026" style="position:absolute;z-index:2516659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" strokecolor="#00558c" strokeweight="1pt">
              <w10:wrap anchorx="page" anchory="page"/>
            </v:line>
          </w:pict>
        </mc:Fallback>
      </mc:AlternateContent>
    </w:r>
  </w:p>
  <w:p w14:paraId="4D7083BC" w14:textId="21B98414" w:rsidR="00C2388F" w:rsidRPr="00EA5E90" w:rsidRDefault="00C2388F" w:rsidP="00525922">
    <w:pPr>
      <w:rPr>
        <w:rStyle w:val="Paginanummer"/>
        <w:szCs w:val="15"/>
        <w:lang w:val="sv-SE"/>
      </w:rPr>
    </w:pPr>
    <w:r w:rsidRPr="00C907DF">
      <w:rPr>
        <w:szCs w:val="15"/>
      </w:rPr>
      <w:fldChar w:fldCharType="begin"/>
    </w:r>
    <w:r w:rsidRPr="00EA5E90">
      <w:rPr>
        <w:szCs w:val="15"/>
        <w:lang w:val="sv-SE"/>
      </w:rPr>
      <w:instrText xml:space="preserve"> STYLEREF "Document title" \* MERGEFORMAT </w:instrText>
    </w:r>
    <w:r w:rsidRPr="00C907DF">
      <w:rPr>
        <w:szCs w:val="15"/>
      </w:rPr>
      <w:fldChar w:fldCharType="separate"/>
    </w:r>
    <w:r w:rsidR="00114E03">
      <w:rPr>
        <w:b/>
        <w:bCs/>
        <w:noProof/>
        <w:szCs w:val="15"/>
        <w:lang w:val="nl-NL"/>
      </w:rPr>
      <w:t>Fout! Gebruik het tabblad Start om Document title toe te passen op de tekst die u hier wilt weergeven.</w:t>
    </w:r>
    <w:r w:rsidRPr="00C907DF">
      <w:rPr>
        <w:szCs w:val="15"/>
      </w:rPr>
      <w:fldChar w:fldCharType="end"/>
    </w:r>
    <w:r w:rsidRPr="00B04434">
      <w:rPr>
        <w:szCs w:val="15"/>
        <w:lang w:val="nl-BE"/>
        <w:rPrChange w:id="1" w:author="Priem Stefaan" w:date="2024-09-26T09:02:00Z" w16du:dateUtc="2024-09-26T07:02:00Z">
          <w:rPr>
            <w:szCs w:val="15"/>
          </w:rPr>
        </w:rPrChange>
      </w:rPr>
      <w:t xml:space="preserve"> </w:t>
    </w:r>
    <w:r>
      <w:rPr>
        <w:szCs w:val="15"/>
      </w:rPr>
      <w:fldChar w:fldCharType="begin"/>
    </w:r>
    <w:r w:rsidRPr="00B04434">
      <w:rPr>
        <w:szCs w:val="15"/>
        <w:lang w:val="nl-BE"/>
        <w:rPrChange w:id="2" w:author="Priem Stefaan" w:date="2024-09-26T09:02:00Z" w16du:dateUtc="2024-09-26T07:02:00Z">
          <w:rPr>
            <w:szCs w:val="15"/>
          </w:rPr>
        </w:rPrChange>
      </w:rPr>
      <w:instrText xml:space="preserve"> STYLEREF "Document number" \* MERGEFORMAT </w:instrText>
    </w:r>
    <w:r>
      <w:rPr>
        <w:szCs w:val="15"/>
      </w:rPr>
      <w:fldChar w:fldCharType="separate"/>
    </w:r>
    <w:r w:rsidR="00114E03" w:rsidRPr="00114E03">
      <w:rPr>
        <w:noProof/>
        <w:szCs w:val="15"/>
        <w:lang w:val="sv-SE"/>
      </w:rPr>
      <w:t>G1027</w:t>
    </w:r>
    <w:r>
      <w:rPr>
        <w:szCs w:val="15"/>
      </w:rPr>
      <w:fldChar w:fldCharType="end"/>
    </w:r>
    <w:r w:rsidRPr="00EA5E90">
      <w:rPr>
        <w:szCs w:val="15"/>
        <w:lang w:val="sv-SE"/>
      </w:rPr>
      <w:t xml:space="preserve"> – </w:t>
    </w:r>
    <w:r>
      <w:rPr>
        <w:szCs w:val="15"/>
      </w:rPr>
      <w:fldChar w:fldCharType="begin"/>
    </w:r>
    <w:r w:rsidRPr="00EA5E90">
      <w:rPr>
        <w:szCs w:val="15"/>
        <w:lang w:val="sv-SE"/>
      </w:rPr>
      <w:instrText xml:space="preserve"> STYLEREF Subtitle \* MERGEFORMAT </w:instrText>
    </w:r>
    <w:r>
      <w:rPr>
        <w:szCs w:val="15"/>
      </w:rPr>
      <w:fldChar w:fldCharType="separate"/>
    </w:r>
    <w:r w:rsidR="00114E03">
      <w:rPr>
        <w:b/>
        <w:bCs/>
        <w:noProof/>
        <w:szCs w:val="15"/>
        <w:lang w:val="nl-NL"/>
      </w:rPr>
      <w:t>Fout! Gebruik het tabblad Start om Subtitle toe te passen op de tekst die u hier wilt weergeven.</w:t>
    </w:r>
    <w:r>
      <w:rPr>
        <w:szCs w:val="15"/>
      </w:rPr>
      <w:fldChar w:fldCharType="end"/>
    </w:r>
  </w:p>
  <w:p w14:paraId="707A9C89" w14:textId="36452092" w:rsidR="00C2388F" w:rsidRPr="00525922" w:rsidRDefault="00C2388F"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114E03">
      <w:rPr>
        <w:noProof/>
        <w:szCs w:val="15"/>
      </w:rPr>
      <w:t>Edition 1.2</w:t>
    </w:r>
    <w:r w:rsidRPr="00C907DF">
      <w:rPr>
        <w:szCs w:val="15"/>
      </w:rPr>
      <w:fldChar w:fldCharType="end"/>
    </w:r>
    <w:r w:rsidRPr="00C907DF">
      <w:rPr>
        <w:szCs w:val="15"/>
      </w:rPr>
      <w:tab/>
    </w:r>
    <w:r>
      <w:rPr>
        <w:szCs w:val="15"/>
      </w:rPr>
      <w:t xml:space="preserve">P </w:t>
    </w:r>
    <w:r w:rsidRPr="00C907DF">
      <w:rPr>
        <w:rStyle w:val="Paginanummer"/>
        <w:szCs w:val="15"/>
      </w:rPr>
      <w:fldChar w:fldCharType="begin"/>
    </w:r>
    <w:r w:rsidRPr="00C907DF">
      <w:rPr>
        <w:rStyle w:val="Paginanummer"/>
        <w:szCs w:val="15"/>
      </w:rPr>
      <w:instrText xml:space="preserve">PAGE  </w:instrText>
    </w:r>
    <w:r w:rsidRPr="00C907DF">
      <w:rPr>
        <w:rStyle w:val="Paginanummer"/>
        <w:szCs w:val="15"/>
      </w:rPr>
      <w:fldChar w:fldCharType="separate"/>
    </w:r>
    <w:r>
      <w:rPr>
        <w:rStyle w:val="Paginanummer"/>
        <w:noProof/>
        <w:szCs w:val="15"/>
      </w:rPr>
      <w:t>3</w:t>
    </w:r>
    <w:r w:rsidRPr="00C907DF">
      <w:rPr>
        <w:rStyle w:val="Paginanumm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C59B9C" w14:textId="77777777" w:rsidR="00F17BA6" w:rsidRDefault="00F17BA6" w:rsidP="00EC7C87">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15</w:t>
    </w:r>
    <w:r>
      <w:rPr>
        <w:rStyle w:val="Paginanummer"/>
      </w:rPr>
      <w:fldChar w:fldCharType="end"/>
    </w:r>
  </w:p>
  <w:p w14:paraId="4FEF9619" w14:textId="77777777" w:rsidR="00F17BA6" w:rsidRDefault="00F17BA6" w:rsidP="00C907DF">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15</w:t>
    </w:r>
    <w:r>
      <w:rPr>
        <w:rStyle w:val="Paginanummer"/>
      </w:rPr>
      <w:fldChar w:fldCharType="end"/>
    </w:r>
  </w:p>
  <w:p w14:paraId="355E229C" w14:textId="77777777" w:rsidR="00F17BA6" w:rsidRDefault="00F17BA6" w:rsidP="00A97900">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15</w:t>
    </w:r>
    <w:r>
      <w:rPr>
        <w:rStyle w:val="Paginanummer"/>
      </w:rPr>
      <w:fldChar w:fldCharType="end"/>
    </w:r>
  </w:p>
  <w:p w14:paraId="7762993A" w14:textId="77777777" w:rsidR="00F17BA6" w:rsidRDefault="00F17BA6" w:rsidP="005378A6">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15</w:t>
    </w:r>
    <w:r>
      <w:rPr>
        <w:rStyle w:val="Paginanummer"/>
      </w:rPr>
      <w:fldChar w:fldCharType="end"/>
    </w:r>
  </w:p>
  <w:p w14:paraId="1C9D4F1E" w14:textId="77777777" w:rsidR="00F17BA6" w:rsidRDefault="00F17BA6" w:rsidP="005378A6">
    <w:pPr>
      <w:pStyle w:val="Voettekst"/>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416CF" w14:textId="578C1A88" w:rsidR="00F17BA6" w:rsidRDefault="00F17BA6" w:rsidP="008747E0">
    <w:pPr>
      <w:pStyle w:val="Voettekst"/>
    </w:pPr>
    <w:r w:rsidRPr="00442889">
      <w:rPr>
        <w:noProof/>
        <w:lang w:val="fr-FR" w:eastAsia="fr-FR"/>
      </w:rPr>
      <w:drawing>
        <wp:anchor distT="0" distB="0" distL="114300" distR="114300" simplePos="0" relativeHeight="251651584" behindDoc="1" locked="0" layoutInCell="1" allowOverlap="1" wp14:anchorId="39714590" wp14:editId="452E2318">
          <wp:simplePos x="0" y="0"/>
          <wp:positionH relativeFrom="page">
            <wp:posOffset>786156</wp:posOffset>
          </wp:positionH>
          <wp:positionV relativeFrom="page">
            <wp:posOffset>9575735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fr-FR" w:eastAsia="fr-FR"/>
      </w:rPr>
      <mc:AlternateContent>
        <mc:Choice Requires="wps">
          <w:drawing>
            <wp:anchor distT="0" distB="0" distL="114300" distR="114300" simplePos="0" relativeHeight="251652608" behindDoc="0" locked="0" layoutInCell="1" allowOverlap="1" wp14:anchorId="721AFBE3" wp14:editId="103E19D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3A88717" id="Connecteur droit 11"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" strokecolor="#00558c [3204]" strokeweight="1pt">
              <w10:wrap anchorx="page" anchory="page"/>
            </v:line>
          </w:pict>
        </mc:Fallback>
      </mc:AlternateContent>
    </w:r>
  </w:p>
  <w:p w14:paraId="6B4BACC8" w14:textId="0FA567CF" w:rsidR="00F17BA6" w:rsidRPr="00ED2A8D" w:rsidRDefault="00F17BA6" w:rsidP="008747E0">
    <w:pPr>
      <w:pStyle w:val="Voettekst"/>
    </w:pPr>
  </w:p>
  <w:p w14:paraId="51306D97" w14:textId="77777777" w:rsidR="00F17BA6" w:rsidRPr="00ED2A8D" w:rsidRDefault="00F17BA6" w:rsidP="008747E0">
    <w:pPr>
      <w:pStyle w:val="Voettekst"/>
    </w:pPr>
  </w:p>
  <w:p w14:paraId="49E91A4A" w14:textId="77777777" w:rsidR="00F17BA6" w:rsidRPr="00ED2A8D" w:rsidRDefault="00F17BA6" w:rsidP="008747E0">
    <w:pPr>
      <w:pStyle w:val="Voettekst"/>
    </w:pPr>
  </w:p>
  <w:p w14:paraId="0EA259F5" w14:textId="77777777" w:rsidR="00F17BA6" w:rsidRPr="00ED2A8D" w:rsidRDefault="00F17BA6" w:rsidP="008747E0">
    <w:pPr>
      <w:pStyle w:val="Voetteks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62A50" w14:textId="77777777" w:rsidR="00F17BA6" w:rsidRDefault="00F17BA6" w:rsidP="00525922">
    <w:pPr>
      <w:pStyle w:val="Footerlandscape"/>
    </w:pPr>
    <w:r>
      <w:rPr>
        <w:noProof/>
        <w:lang w:val="fr-FR" w:eastAsia="fr-FR"/>
      </w:rPr>
      <mc:AlternateContent>
        <mc:Choice Requires="wps">
          <w:drawing>
            <wp:anchor distT="0" distB="0" distL="114300" distR="114300" simplePos="0" relativeHeight="251657728" behindDoc="0" locked="0" layoutInCell="1" allowOverlap="1" wp14:anchorId="198EE255" wp14:editId="198D94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DE204A" id="Connecteur droit 11"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59123573" w14:textId="036D73D7" w:rsidR="00F17BA6" w:rsidRPr="00B04434" w:rsidRDefault="00F17BA6" w:rsidP="00525922">
    <w:pPr>
      <w:pStyle w:val="Footerlandscape"/>
      <w:rPr>
        <w:rStyle w:val="Paginanummer"/>
        <w:szCs w:val="15"/>
        <w:lang w:val="nl-BE"/>
        <w:rPrChange w:id="4" w:author="Priem Stefaan" w:date="2024-09-26T09:02:00Z" w16du:dateUtc="2024-09-26T07:02:00Z">
          <w:rPr>
            <w:rStyle w:val="Paginanummer"/>
            <w:szCs w:val="15"/>
            <w:lang w:val="fr-FR"/>
          </w:rPr>
        </w:rPrChange>
      </w:rPr>
    </w:pPr>
    <w:r w:rsidRPr="00C907DF">
      <w:rPr>
        <w:szCs w:val="15"/>
      </w:rPr>
      <w:fldChar w:fldCharType="begin"/>
    </w:r>
    <w:r w:rsidRPr="00B04434">
      <w:rPr>
        <w:szCs w:val="15"/>
        <w:lang w:val="nl-BE"/>
        <w:rPrChange w:id="5" w:author="Priem Stefaan" w:date="2024-09-26T09:02:00Z" w16du:dateUtc="2024-09-26T07:02:00Z">
          <w:rPr>
            <w:szCs w:val="15"/>
            <w:lang w:val="fr-FR"/>
          </w:rPr>
        </w:rPrChange>
      </w:rPr>
      <w:instrText xml:space="preserve"> STYLEREF "Document title" \* MERGEFORMAT </w:instrText>
    </w:r>
    <w:r w:rsidRPr="00C907DF">
      <w:rPr>
        <w:szCs w:val="15"/>
      </w:rPr>
      <w:fldChar w:fldCharType="separate"/>
    </w:r>
    <w:r w:rsidR="00114E03">
      <w:rPr>
        <w:b w:val="0"/>
        <w:bCs/>
        <w:noProof/>
        <w:szCs w:val="15"/>
        <w:lang w:val="nl-NL"/>
      </w:rPr>
      <w:t>Fout! Gebruik het tabblad Start om Document title toe te passen op de tekst die u hier wilt weergeven.</w:t>
    </w:r>
    <w:r w:rsidRPr="00C907DF">
      <w:rPr>
        <w:szCs w:val="15"/>
      </w:rPr>
      <w:fldChar w:fldCharType="end"/>
    </w:r>
    <w:r w:rsidRPr="00B04434">
      <w:rPr>
        <w:szCs w:val="15"/>
        <w:lang w:val="nl-BE"/>
        <w:rPrChange w:id="6" w:author="Priem Stefaan" w:date="2024-09-26T09:02:00Z" w16du:dateUtc="2024-09-26T07:02:00Z">
          <w:rPr>
            <w:szCs w:val="15"/>
            <w:lang w:val="fr-FR"/>
          </w:rPr>
        </w:rPrChange>
      </w:rPr>
      <w:t xml:space="preserve"> </w:t>
    </w:r>
    <w:r>
      <w:rPr>
        <w:szCs w:val="15"/>
      </w:rPr>
      <w:fldChar w:fldCharType="begin"/>
    </w:r>
    <w:r w:rsidRPr="00B04434">
      <w:rPr>
        <w:szCs w:val="15"/>
        <w:lang w:val="nl-BE"/>
        <w:rPrChange w:id="7" w:author="Priem Stefaan" w:date="2024-09-26T09:02:00Z" w16du:dateUtc="2024-09-26T07:02:00Z">
          <w:rPr>
            <w:szCs w:val="15"/>
            <w:lang w:val="fr-FR"/>
          </w:rPr>
        </w:rPrChange>
      </w:rPr>
      <w:instrText xml:space="preserve"> STYLEREF "Document number" \* MERGEFORMAT </w:instrText>
    </w:r>
    <w:r>
      <w:rPr>
        <w:szCs w:val="15"/>
      </w:rPr>
      <w:fldChar w:fldCharType="separate"/>
    </w:r>
    <w:r w:rsidR="00114E03" w:rsidRPr="00B04434">
      <w:rPr>
        <w:noProof/>
        <w:szCs w:val="15"/>
        <w:lang w:val="nl-BE"/>
        <w:rPrChange w:id="8" w:author="Priem Stefaan" w:date="2024-09-26T09:02:00Z" w16du:dateUtc="2024-09-26T07:02:00Z">
          <w:rPr>
            <w:noProof/>
            <w:szCs w:val="15"/>
            <w:lang w:val="fr-FR"/>
          </w:rPr>
        </w:rPrChange>
      </w:rPr>
      <w:t>G1027</w:t>
    </w:r>
    <w:r>
      <w:rPr>
        <w:szCs w:val="15"/>
      </w:rPr>
      <w:fldChar w:fldCharType="end"/>
    </w:r>
    <w:r w:rsidRPr="00B04434">
      <w:rPr>
        <w:szCs w:val="15"/>
        <w:lang w:val="nl-BE"/>
        <w:rPrChange w:id="9" w:author="Priem Stefaan" w:date="2024-09-26T09:02:00Z" w16du:dateUtc="2024-09-26T07:02:00Z">
          <w:rPr>
            <w:szCs w:val="15"/>
            <w:lang w:val="fr-FR"/>
          </w:rPr>
        </w:rPrChange>
      </w:rPr>
      <w:t xml:space="preserve"> – </w:t>
    </w:r>
    <w:r>
      <w:rPr>
        <w:szCs w:val="15"/>
      </w:rPr>
      <w:fldChar w:fldCharType="begin"/>
    </w:r>
    <w:r w:rsidRPr="00B04434">
      <w:rPr>
        <w:szCs w:val="15"/>
        <w:lang w:val="nl-BE"/>
        <w:rPrChange w:id="10" w:author="Priem Stefaan" w:date="2024-09-26T09:02:00Z" w16du:dateUtc="2024-09-26T07:02:00Z">
          <w:rPr>
            <w:szCs w:val="15"/>
            <w:lang w:val="fr-FR"/>
          </w:rPr>
        </w:rPrChange>
      </w:rPr>
      <w:instrText xml:space="preserve"> STYLEREF Subtitle \* MERGEFORMAT </w:instrText>
    </w:r>
    <w:r>
      <w:rPr>
        <w:szCs w:val="15"/>
      </w:rPr>
      <w:fldChar w:fldCharType="separate"/>
    </w:r>
    <w:r w:rsidR="00114E03">
      <w:rPr>
        <w:b w:val="0"/>
        <w:bCs/>
        <w:noProof/>
        <w:szCs w:val="15"/>
        <w:lang w:val="nl-NL"/>
      </w:rPr>
      <w:t>Fout! Gebruik het tabblad Start om Subtitle toe te passen op de tekst die u hier wilt weergeven.</w:t>
    </w:r>
    <w:r>
      <w:rPr>
        <w:szCs w:val="15"/>
      </w:rPr>
      <w:fldChar w:fldCharType="end"/>
    </w:r>
  </w:p>
  <w:p w14:paraId="2A995651" w14:textId="6F3B862C" w:rsidR="00F17BA6" w:rsidRPr="00525922" w:rsidRDefault="00F17BA6"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114E03">
      <w:rPr>
        <w:noProof/>
        <w:szCs w:val="15"/>
      </w:rPr>
      <w:t>Edition 1.2</w:t>
    </w:r>
    <w:r w:rsidRPr="00C907DF">
      <w:rPr>
        <w:szCs w:val="15"/>
      </w:rPr>
      <w:fldChar w:fldCharType="end"/>
    </w:r>
    <w:r w:rsidRPr="00C907DF">
      <w:rPr>
        <w:szCs w:val="15"/>
      </w:rPr>
      <w:tab/>
    </w:r>
    <w:r>
      <w:rPr>
        <w:szCs w:val="15"/>
      </w:rPr>
      <w:t xml:space="preserve">P </w:t>
    </w:r>
    <w:r w:rsidRPr="00C907DF">
      <w:rPr>
        <w:rStyle w:val="Paginanummer"/>
        <w:szCs w:val="15"/>
      </w:rPr>
      <w:fldChar w:fldCharType="begin"/>
    </w:r>
    <w:r w:rsidRPr="00C907DF">
      <w:rPr>
        <w:rStyle w:val="Paginanummer"/>
        <w:szCs w:val="15"/>
      </w:rPr>
      <w:instrText xml:space="preserve">PAGE  </w:instrText>
    </w:r>
    <w:r w:rsidRPr="00C907DF">
      <w:rPr>
        <w:rStyle w:val="Paginanummer"/>
        <w:szCs w:val="15"/>
      </w:rPr>
      <w:fldChar w:fldCharType="separate"/>
    </w:r>
    <w:r>
      <w:rPr>
        <w:rStyle w:val="Paginanummer"/>
        <w:noProof/>
        <w:szCs w:val="15"/>
      </w:rPr>
      <w:t>15</w:t>
    </w:r>
    <w:r w:rsidRPr="00C907DF">
      <w:rPr>
        <w:rStyle w:val="Paginanummer"/>
        <w:szCs w:val="15"/>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DA72BB" w14:textId="77777777" w:rsidR="00F17BA6" w:rsidRPr="00C716E5" w:rsidRDefault="00F17BA6" w:rsidP="00C716E5">
    <w:pPr>
      <w:pStyle w:val="Voettekst"/>
      <w:rPr>
        <w:sz w:val="15"/>
        <w:szCs w:val="15"/>
      </w:rPr>
    </w:pPr>
  </w:p>
  <w:p w14:paraId="5D704952" w14:textId="77777777" w:rsidR="00F17BA6" w:rsidRDefault="00F17BA6" w:rsidP="00C716E5">
    <w:pPr>
      <w:pStyle w:val="Footerportrait"/>
    </w:pPr>
  </w:p>
  <w:p w14:paraId="37B9C361" w14:textId="111C1795" w:rsidR="00F17BA6" w:rsidRPr="00C907DF" w:rsidRDefault="00C572F4" w:rsidP="00C716E5">
    <w:pPr>
      <w:pStyle w:val="Footerportrait"/>
      <w:rPr>
        <w:rStyle w:val="Paginanummer"/>
        <w:szCs w:val="15"/>
      </w:rPr>
    </w:pPr>
    <w:fldSimple w:instr=" STYLEREF &quot;Document type&quot; \* MERGEFORMAT ">
      <w:r w:rsidR="00EF0BD0">
        <w:t>IALA Guideline</w:t>
      </w:r>
    </w:fldSimple>
    <w:r w:rsidR="00F17BA6" w:rsidRPr="00C907DF">
      <w:t xml:space="preserve"> </w:t>
    </w:r>
    <w:fldSimple w:instr=" STYLEREF &quot;Document number&quot; \* MERGEFORMAT ">
      <w:r w:rsidR="00EF0BD0">
        <w:t>G1027</w:t>
      </w:r>
    </w:fldSimple>
    <w:r w:rsidR="00F17BA6">
      <w:t xml:space="preserve"> </w:t>
    </w:r>
    <w:fldSimple w:instr=" STYLEREF &quot;Document name&quot; \* MERGEFORMAT ">
      <w:r w:rsidR="00EF0BD0">
        <w:t>Simulation in VTS Training</w:t>
      </w:r>
    </w:fldSimple>
  </w:p>
  <w:p w14:paraId="6C892BFD" w14:textId="393351F4" w:rsidR="00F17BA6" w:rsidRPr="00C907DF" w:rsidRDefault="00C572F4" w:rsidP="00C716E5">
    <w:pPr>
      <w:pStyle w:val="Footerportrait"/>
    </w:pPr>
    <w:fldSimple w:instr=" STYLEREF &quot;Edition number&quot; \* MERGEFORMAT ">
      <w:r w:rsidR="00EF0BD0" w:rsidRPr="00EF0BD0">
        <w:rPr>
          <w:b w:val="0"/>
          <w:bCs/>
          <w:lang w:val="nl-NL"/>
        </w:rPr>
        <w:t>Edition 1.2</w:t>
      </w:r>
    </w:fldSimple>
    <w:r w:rsidR="00F17BA6">
      <w:t xml:space="preserve"> </w:t>
    </w:r>
    <w:r w:rsidR="00114E03">
      <w:fldChar w:fldCharType="begin"/>
    </w:r>
    <w:r w:rsidR="00114E03">
      <w:instrText xml:space="preserve"> STYLEREF  MRN  \* MERGEFORMAT </w:instrText>
    </w:r>
    <w:r w:rsidR="00114E03">
      <w:fldChar w:fldCharType="end"/>
    </w:r>
    <w:r w:rsidR="00F17BA6" w:rsidRPr="00C907DF">
      <w:tab/>
    </w:r>
    <w:r w:rsidR="00F17BA6">
      <w:t xml:space="preserve">P </w:t>
    </w:r>
    <w:r w:rsidR="00F17BA6" w:rsidRPr="00C907DF">
      <w:rPr>
        <w:rStyle w:val="Paginanummer"/>
        <w:szCs w:val="15"/>
      </w:rPr>
      <w:fldChar w:fldCharType="begin"/>
    </w:r>
    <w:r w:rsidR="00F17BA6" w:rsidRPr="00C907DF">
      <w:rPr>
        <w:rStyle w:val="Paginanummer"/>
        <w:szCs w:val="15"/>
      </w:rPr>
      <w:instrText xml:space="preserve">PAGE  </w:instrText>
    </w:r>
    <w:r w:rsidR="00F17BA6" w:rsidRPr="00C907DF">
      <w:rPr>
        <w:rStyle w:val="Paginanummer"/>
        <w:szCs w:val="15"/>
      </w:rPr>
      <w:fldChar w:fldCharType="separate"/>
    </w:r>
    <w:r w:rsidR="00F17BA6">
      <w:rPr>
        <w:rStyle w:val="Paginanummer"/>
        <w:szCs w:val="15"/>
      </w:rPr>
      <w:t>11</w:t>
    </w:r>
    <w:r w:rsidR="00F17BA6" w:rsidRPr="00C907DF">
      <w:rPr>
        <w:rStyle w:val="Paginanummer"/>
        <w:szCs w:val="15"/>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7F955" w14:textId="77777777" w:rsidR="00F17BA6" w:rsidRDefault="00F17BA6" w:rsidP="00C716E5">
    <w:pPr>
      <w:pStyle w:val="Voettekst"/>
    </w:pPr>
  </w:p>
  <w:p w14:paraId="1ED50E31" w14:textId="77777777" w:rsidR="00F17BA6" w:rsidRDefault="00F17BA6" w:rsidP="00C716E5">
    <w:pPr>
      <w:pStyle w:val="Footerportrait"/>
    </w:pPr>
  </w:p>
  <w:p w14:paraId="6E8E3F3F" w14:textId="22AC3CAF" w:rsidR="00F17BA6" w:rsidRPr="00C907DF" w:rsidRDefault="00D93946" w:rsidP="00C716E5">
    <w:pPr>
      <w:pStyle w:val="Footerportrait"/>
      <w:rPr>
        <w:rStyle w:val="Paginanummer"/>
        <w:szCs w:val="15"/>
      </w:rPr>
    </w:pPr>
    <w:fldSimple w:instr=" STYLEREF &quot;Document type&quot; \* MERGEFORMAT ">
      <w:r w:rsidR="00EF0BD0">
        <w:t>IALA Guideline</w:t>
      </w:r>
    </w:fldSimple>
    <w:r w:rsidR="00F17BA6" w:rsidRPr="00C907DF">
      <w:t xml:space="preserve"> </w:t>
    </w:r>
    <w:fldSimple w:instr=" STYLEREF &quot;Document number&quot; \* MERGEFORMAT ">
      <w:r w:rsidR="00EF0BD0">
        <w:t>G1027</w:t>
      </w:r>
    </w:fldSimple>
    <w:r w:rsidR="00F17BA6">
      <w:t xml:space="preserve"> </w:t>
    </w:r>
    <w:fldSimple w:instr=" STYLEREF &quot;Document name&quot; \* MERGEFORMAT ">
      <w:r w:rsidR="00EF0BD0">
        <w:t>Simulation in VTS Training</w:t>
      </w:r>
    </w:fldSimple>
  </w:p>
  <w:p w14:paraId="621D3EBC" w14:textId="50FD1790" w:rsidR="00F17BA6" w:rsidRPr="00525922" w:rsidRDefault="00D93946" w:rsidP="00C716E5">
    <w:pPr>
      <w:pStyle w:val="Footerportrait"/>
    </w:pPr>
    <w:fldSimple w:instr=" STYLEREF &quot;Edition number&quot; \* MERGEFORMAT ">
      <w:r w:rsidR="00EF0BD0" w:rsidRPr="00EF0BD0">
        <w:rPr>
          <w:b w:val="0"/>
          <w:bCs/>
          <w:lang w:val="nl-NL"/>
        </w:rPr>
        <w:t>Edition 1.2</w:t>
      </w:r>
    </w:fldSimple>
    <w:r w:rsidR="00DD2AB8">
      <w:t xml:space="preserve"> </w:t>
    </w:r>
    <w:r w:rsidR="00114E03">
      <w:fldChar w:fldCharType="begin"/>
    </w:r>
    <w:r w:rsidR="00114E03">
      <w:instrText xml:space="preserve"> STYLEREF  MRN  \* MERGEFORMAT </w:instrText>
    </w:r>
    <w:r w:rsidR="00114E03">
      <w:fldChar w:fldCharType="end"/>
    </w:r>
    <w:r w:rsidR="00F17BA6" w:rsidRPr="00C907DF">
      <w:tab/>
    </w:r>
    <w:r w:rsidR="00F17BA6">
      <w:t xml:space="preserve">P </w:t>
    </w:r>
    <w:r w:rsidR="00F17BA6" w:rsidRPr="00C907DF">
      <w:rPr>
        <w:rStyle w:val="Paginanummer"/>
        <w:szCs w:val="15"/>
      </w:rPr>
      <w:fldChar w:fldCharType="begin"/>
    </w:r>
    <w:r w:rsidR="00F17BA6" w:rsidRPr="00C907DF">
      <w:rPr>
        <w:rStyle w:val="Paginanummer"/>
        <w:szCs w:val="15"/>
      </w:rPr>
      <w:instrText xml:space="preserve">PAGE  </w:instrText>
    </w:r>
    <w:r w:rsidR="00F17BA6" w:rsidRPr="00C907DF">
      <w:rPr>
        <w:rStyle w:val="Paginanummer"/>
        <w:szCs w:val="15"/>
      </w:rPr>
      <w:fldChar w:fldCharType="separate"/>
    </w:r>
    <w:r w:rsidR="00F17BA6">
      <w:rPr>
        <w:rStyle w:val="Paginanummer"/>
        <w:szCs w:val="15"/>
      </w:rPr>
      <w:t>3</w:t>
    </w:r>
    <w:r w:rsidR="00F17BA6" w:rsidRPr="00C907DF">
      <w:rPr>
        <w:rStyle w:val="Paginanummer"/>
        <w:szCs w:val="15"/>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8AD38" w14:textId="77777777" w:rsidR="00F17BA6" w:rsidRDefault="00F17BA6" w:rsidP="00C716E5">
    <w:pPr>
      <w:pStyle w:val="Voettekst"/>
    </w:pPr>
  </w:p>
  <w:p w14:paraId="269A2AD1" w14:textId="77777777" w:rsidR="00F17BA6" w:rsidRDefault="00F17BA6" w:rsidP="00C716E5">
    <w:pPr>
      <w:pStyle w:val="Footerportrait"/>
    </w:pPr>
  </w:p>
  <w:p w14:paraId="036955F1" w14:textId="3C780A01" w:rsidR="00F17BA6" w:rsidRPr="00C907DF" w:rsidRDefault="00C572F4" w:rsidP="00620205">
    <w:pPr>
      <w:pStyle w:val="Footerportrait"/>
    </w:pPr>
    <w:fldSimple w:instr=" STYLEREF &quot;Document type&quot; \* MERGEFORMAT ">
      <w:r w:rsidR="00EF0BD0">
        <w:t>IALA Guideline</w:t>
      </w:r>
    </w:fldSimple>
    <w:r w:rsidR="00F17BA6" w:rsidRPr="00C907DF">
      <w:t xml:space="preserve"> </w:t>
    </w:r>
    <w:fldSimple w:instr=" STYLEREF &quot;Document number&quot; \* MERGEFORMAT ">
      <w:r w:rsidR="00EF0BD0">
        <w:t>G1027</w:t>
      </w:r>
    </w:fldSimple>
    <w:r w:rsidR="00F17BA6">
      <w:t xml:space="preserve"> </w:t>
    </w:r>
    <w:fldSimple w:instr=" STYLEREF &quot;Document name&quot; \* MERGEFORMAT ">
      <w:r w:rsidR="00EF0BD0">
        <w:t>Simulation in VTS Training</w:t>
      </w:r>
    </w:fldSimple>
    <w:r w:rsidR="00F17BA6">
      <w:tab/>
    </w:r>
  </w:p>
  <w:p w14:paraId="7B12B2FF" w14:textId="7AC6E62B" w:rsidR="00F17BA6" w:rsidRPr="00C907DF" w:rsidRDefault="00C572F4" w:rsidP="00620205">
    <w:pPr>
      <w:pStyle w:val="Footerportrait"/>
    </w:pPr>
    <w:fldSimple w:instr=" STYLEREF &quot;Edition number&quot; \* MERGEFORMAT ">
      <w:r w:rsidR="00EF0BD0" w:rsidRPr="00EF0BD0">
        <w:rPr>
          <w:b w:val="0"/>
          <w:bCs/>
          <w:lang w:val="nl-NL"/>
        </w:rPr>
        <w:t>Edition 1.2</w:t>
      </w:r>
    </w:fldSimple>
    <w:r w:rsidR="00F17BA6">
      <w:t xml:space="preserve"> </w:t>
    </w:r>
    <w:r w:rsidR="00114E03">
      <w:fldChar w:fldCharType="begin"/>
    </w:r>
    <w:r w:rsidR="00114E03">
      <w:instrText xml:space="preserve"> STYLEREF  MRN  \* MERGEFORMAT </w:instrText>
    </w:r>
    <w:r w:rsidR="00114E03">
      <w:fldChar w:fldCharType="end"/>
    </w:r>
    <w:r w:rsidR="00F17BA6">
      <w:tab/>
    </w:r>
    <w:r w:rsidR="00F17BA6">
      <w:rPr>
        <w:rStyle w:val="Paginanummer"/>
        <w:szCs w:val="15"/>
      </w:rPr>
      <w:t xml:space="preserve">P </w:t>
    </w:r>
    <w:r w:rsidR="00F17BA6" w:rsidRPr="00C907DF">
      <w:rPr>
        <w:rStyle w:val="Paginanummer"/>
        <w:szCs w:val="15"/>
      </w:rPr>
      <w:fldChar w:fldCharType="begin"/>
    </w:r>
    <w:r w:rsidR="00F17BA6" w:rsidRPr="00C907DF">
      <w:rPr>
        <w:rStyle w:val="Paginanummer"/>
        <w:szCs w:val="15"/>
      </w:rPr>
      <w:instrText xml:space="preserve">PAGE  </w:instrText>
    </w:r>
    <w:r w:rsidR="00F17BA6" w:rsidRPr="00C907DF">
      <w:rPr>
        <w:rStyle w:val="Paginanummer"/>
        <w:szCs w:val="15"/>
      </w:rPr>
      <w:fldChar w:fldCharType="separate"/>
    </w:r>
    <w:r w:rsidR="00F17BA6">
      <w:rPr>
        <w:rStyle w:val="Paginanummer"/>
        <w:szCs w:val="15"/>
      </w:rPr>
      <w:t>15</w:t>
    </w:r>
    <w:r w:rsidR="00F17BA6" w:rsidRPr="00C907DF">
      <w:rPr>
        <w:rStyle w:val="Paginanumm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30F8DA" w14:textId="77777777" w:rsidR="008F5EEB" w:rsidRDefault="008F5EEB" w:rsidP="003274DB">
      <w:r>
        <w:separator/>
      </w:r>
    </w:p>
    <w:p w14:paraId="61C78043" w14:textId="77777777" w:rsidR="008F5EEB" w:rsidRDefault="008F5EEB"/>
  </w:footnote>
  <w:footnote w:type="continuationSeparator" w:id="0">
    <w:p w14:paraId="6796A7EC" w14:textId="77777777" w:rsidR="008F5EEB" w:rsidRDefault="008F5EEB" w:rsidP="003274DB">
      <w:r>
        <w:continuationSeparator/>
      </w:r>
    </w:p>
    <w:p w14:paraId="19B506EB" w14:textId="77777777" w:rsidR="008F5EEB" w:rsidRDefault="008F5EEB"/>
  </w:footnote>
  <w:footnote w:type="continuationNotice" w:id="1">
    <w:p w14:paraId="66349643" w14:textId="77777777" w:rsidR="008F5EEB" w:rsidRDefault="008F5EEB">
      <w:pPr>
        <w:spacing w:line="240" w:lineRule="auto"/>
      </w:pPr>
    </w:p>
  </w:footnote>
  <w:footnote w:id="2">
    <w:p w14:paraId="5C5D2471" w14:textId="7AC89386" w:rsidR="00221469" w:rsidRPr="00A82CB1" w:rsidRDefault="00221469" w:rsidP="00221469">
      <w:pPr>
        <w:pStyle w:val="Voetnootteks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DF118" w14:textId="77777777" w:rsidR="00C2388F" w:rsidRDefault="00EF0BD0">
    <w:pPr>
      <w:pStyle w:val="Koptekst"/>
    </w:pPr>
    <w:r>
      <w:rPr>
        <w:noProof/>
      </w:rPr>
      <w:pict w14:anchorId="12A179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style="position:absolute;margin-left:0;margin-top:0;width:449.6pt;height:269.75pt;rotation:315;z-index:-2516495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DD730" w14:textId="77777777" w:rsidR="00F17BA6" w:rsidRPr="00667792" w:rsidRDefault="00F17BA6" w:rsidP="00667792">
    <w:pPr>
      <w:pStyle w:val="Koptekst"/>
    </w:pPr>
    <w:r>
      <w:rPr>
        <w:noProof/>
        <w:lang w:val="fr-FR" w:eastAsia="fr-FR"/>
      </w:rPr>
      <w:drawing>
        <wp:anchor distT="0" distB="0" distL="114300" distR="114300" simplePos="0" relativeHeight="251655680" behindDoc="1" locked="0" layoutInCell="1" allowOverlap="1" wp14:anchorId="2F37C837" wp14:editId="21EAB2D5">
          <wp:simplePos x="0" y="0"/>
          <wp:positionH relativeFrom="page">
            <wp:posOffset>6554207</wp:posOffset>
          </wp:positionH>
          <wp:positionV relativeFrom="page">
            <wp:posOffset>-5036</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0AE09C" w14:textId="77777777" w:rsidR="00C2388F" w:rsidRDefault="00C2388F" w:rsidP="0071160D">
    <w:pPr>
      <w:pStyle w:val="Koptekst"/>
      <w:jc w:val="right"/>
    </w:pPr>
    <w:r w:rsidRPr="00442889">
      <w:rPr>
        <w:noProof/>
        <w:lang w:val="sv-SE" w:eastAsia="sv-SE"/>
      </w:rPr>
      <w:drawing>
        <wp:anchor distT="0" distB="0" distL="114300" distR="114300" simplePos="0" relativeHeight="251661824" behindDoc="1" locked="0" layoutInCell="1" allowOverlap="1" wp14:anchorId="26067561" wp14:editId="60D1E367">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06579066" w14:textId="77777777" w:rsidR="00C2388F" w:rsidRDefault="00C2388F" w:rsidP="0071160D">
    <w:pPr>
      <w:pStyle w:val="Koptekst"/>
    </w:pPr>
  </w:p>
  <w:p w14:paraId="684B56B8" w14:textId="77777777" w:rsidR="00C2388F" w:rsidRDefault="00C2388F" w:rsidP="0071160D">
    <w:pPr>
      <w:pStyle w:val="Koptekst"/>
    </w:pPr>
  </w:p>
  <w:p w14:paraId="2D4ABD7E" w14:textId="77777777" w:rsidR="00C2388F" w:rsidRDefault="00C2388F" w:rsidP="008747E0">
    <w:pPr>
      <w:pStyle w:val="Koptekst"/>
    </w:pPr>
  </w:p>
  <w:p w14:paraId="27544CC9" w14:textId="77777777" w:rsidR="00C2388F" w:rsidRDefault="00C2388F" w:rsidP="008747E0">
    <w:pPr>
      <w:pStyle w:val="Koptekst"/>
    </w:pPr>
  </w:p>
  <w:p w14:paraId="681295D5" w14:textId="77777777" w:rsidR="00C2388F" w:rsidRDefault="00C2388F" w:rsidP="008747E0">
    <w:pPr>
      <w:pStyle w:val="Koptekst"/>
    </w:pPr>
    <w:r>
      <w:rPr>
        <w:noProof/>
        <w:lang w:val="sv-SE" w:eastAsia="sv-SE"/>
      </w:rPr>
      <w:drawing>
        <wp:anchor distT="0" distB="0" distL="114300" distR="114300" simplePos="0" relativeHeight="251660800" behindDoc="1" locked="0" layoutInCell="1" allowOverlap="1" wp14:anchorId="6F0DC619" wp14:editId="7E75AB8F">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2C0AEBEA" w14:textId="77777777" w:rsidR="00C2388F" w:rsidRDefault="00C2388F" w:rsidP="008747E0">
    <w:pPr>
      <w:pStyle w:val="Koptekst"/>
    </w:pPr>
  </w:p>
  <w:p w14:paraId="3A093A30" w14:textId="77777777" w:rsidR="00C2388F" w:rsidRPr="00ED2A8D" w:rsidRDefault="00C2388F" w:rsidP="0071160D">
    <w:pPr>
      <w:pStyle w:val="Koptekst"/>
    </w:pPr>
  </w:p>
  <w:p w14:paraId="0F0A1689" w14:textId="77777777" w:rsidR="00C2388F" w:rsidRPr="00ED2A8D" w:rsidRDefault="00C2388F" w:rsidP="001349DB">
    <w:pPr>
      <w:pStyle w:val="Koptekst"/>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6DBE18" w14:textId="77777777" w:rsidR="00C2388F" w:rsidRDefault="00C2388F">
    <w:pPr>
      <w:pStyle w:val="Koptekst"/>
    </w:pPr>
    <w:r>
      <w:rPr>
        <w:noProof/>
        <w:lang w:val="sv-SE" w:eastAsia="sv-SE"/>
      </w:rPr>
      <w:drawing>
        <wp:anchor distT="0" distB="0" distL="114300" distR="114300" simplePos="0" relativeHeight="251664896" behindDoc="1" locked="0" layoutInCell="1" allowOverlap="1" wp14:anchorId="31BBC33D" wp14:editId="0B3DD4A1">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22A54A" w14:textId="77777777" w:rsidR="00C2388F" w:rsidRDefault="00C2388F">
    <w:pPr>
      <w:pStyle w:val="Koptekst"/>
    </w:pPr>
  </w:p>
  <w:p w14:paraId="182BEA6B" w14:textId="77777777" w:rsidR="00C2388F" w:rsidRDefault="00C2388F">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009C8" w14:textId="77777777" w:rsidR="00F17BA6" w:rsidRPr="00ED2A8D" w:rsidRDefault="00F17BA6" w:rsidP="008747E0">
    <w:pPr>
      <w:pStyle w:val="Koptekst"/>
    </w:pPr>
    <w:r w:rsidRPr="00442889">
      <w:rPr>
        <w:noProof/>
        <w:lang w:val="fr-FR" w:eastAsia="fr-FR"/>
      </w:rPr>
      <w:drawing>
        <wp:anchor distT="0" distB="0" distL="114300" distR="114300" simplePos="0" relativeHeight="251649536" behindDoc="1" locked="0" layoutInCell="1" allowOverlap="1" wp14:anchorId="1348203F" wp14:editId="5109D11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ED41C10" w14:textId="77777777" w:rsidR="00F17BA6" w:rsidRPr="00ED2A8D" w:rsidRDefault="00F17BA6" w:rsidP="008747E0">
    <w:pPr>
      <w:pStyle w:val="Koptekst"/>
    </w:pPr>
  </w:p>
  <w:p w14:paraId="5A458CEB" w14:textId="77777777" w:rsidR="00F17BA6" w:rsidRDefault="00F17BA6" w:rsidP="008747E0">
    <w:pPr>
      <w:pStyle w:val="Koptekst"/>
    </w:pPr>
  </w:p>
  <w:p w14:paraId="393BFDFF" w14:textId="77777777" w:rsidR="00F17BA6" w:rsidRDefault="00F17BA6" w:rsidP="008747E0">
    <w:pPr>
      <w:pStyle w:val="Koptekst"/>
    </w:pPr>
  </w:p>
  <w:p w14:paraId="4D8BE552" w14:textId="77777777" w:rsidR="00F17BA6" w:rsidRDefault="00F17BA6" w:rsidP="008747E0">
    <w:pPr>
      <w:pStyle w:val="Koptekst"/>
    </w:pPr>
  </w:p>
  <w:p w14:paraId="0AE951C9" w14:textId="77777777" w:rsidR="00F17BA6" w:rsidRDefault="00F17BA6" w:rsidP="008747E0">
    <w:pPr>
      <w:pStyle w:val="Koptekst"/>
    </w:pPr>
  </w:p>
  <w:p w14:paraId="33F33B13" w14:textId="77777777" w:rsidR="00F17BA6" w:rsidRDefault="00F17BA6" w:rsidP="008747E0">
    <w:pPr>
      <w:pStyle w:val="Koptekst"/>
    </w:pPr>
    <w:r>
      <w:rPr>
        <w:noProof/>
        <w:lang w:val="fr-FR" w:eastAsia="fr-FR"/>
      </w:rPr>
      <w:drawing>
        <wp:anchor distT="0" distB="0" distL="114300" distR="114300" simplePos="0" relativeHeight="251648512" behindDoc="1" locked="0" layoutInCell="1" allowOverlap="1" wp14:anchorId="00A79F7A" wp14:editId="399DB44F">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152E2471" w14:textId="77777777" w:rsidR="00F17BA6" w:rsidRPr="00ED2A8D" w:rsidRDefault="00F17BA6" w:rsidP="008747E0">
    <w:pPr>
      <w:pStyle w:val="Koptekst"/>
    </w:pPr>
  </w:p>
  <w:p w14:paraId="2638C30B" w14:textId="77777777" w:rsidR="00F17BA6" w:rsidRPr="00ED2A8D" w:rsidRDefault="00F17BA6" w:rsidP="001349DB">
    <w:pPr>
      <w:pStyle w:val="Koptekst"/>
      <w:spacing w:line="36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F3FEC" w14:textId="77777777" w:rsidR="00F17BA6" w:rsidRDefault="00F17BA6">
    <w:pPr>
      <w:pStyle w:val="Koptekst"/>
    </w:pPr>
    <w:r>
      <w:rPr>
        <w:noProof/>
        <w:lang w:val="fr-FR" w:eastAsia="fr-FR"/>
      </w:rPr>
      <w:drawing>
        <wp:anchor distT="0" distB="0" distL="114300" distR="114300" simplePos="0" relativeHeight="251656704" behindDoc="1" locked="0" layoutInCell="1" allowOverlap="1" wp14:anchorId="446793C4" wp14:editId="549CAC68">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514097E" w14:textId="77777777" w:rsidR="00F17BA6" w:rsidRDefault="00F17BA6">
    <w:pPr>
      <w:pStyle w:val="Koptekst"/>
    </w:pPr>
  </w:p>
  <w:p w14:paraId="6CBCE88F" w14:textId="77777777" w:rsidR="00F17BA6" w:rsidRDefault="00F17BA6">
    <w:pPr>
      <w:pStyle w:val="Kopteks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F48D5D" w14:textId="77777777" w:rsidR="00F17BA6" w:rsidRPr="00ED2A8D" w:rsidDel="00A32202" w:rsidRDefault="00F17BA6" w:rsidP="008747E0">
    <w:pPr>
      <w:pStyle w:val="Koptekst"/>
      <w:rPr>
        <w:del w:id="11" w:author="Priem Stefaan" w:date="2024-09-26T16:25:00Z" w16du:dateUtc="2024-09-26T14:25:00Z"/>
      </w:rPr>
    </w:pPr>
    <w:r>
      <w:rPr>
        <w:noProof/>
        <w:lang w:val="fr-FR" w:eastAsia="fr-FR"/>
      </w:rPr>
      <w:drawing>
        <wp:anchor distT="0" distB="0" distL="114300" distR="114300" simplePos="0" relativeHeight="251650560" behindDoc="1" locked="0" layoutInCell="1" allowOverlap="1" wp14:anchorId="6785A545" wp14:editId="0D223491">
          <wp:simplePos x="0" y="0"/>
          <wp:positionH relativeFrom="page">
            <wp:posOffset>6840855</wp:posOffset>
          </wp:positionH>
          <wp:positionV relativeFrom="page">
            <wp:posOffset>0</wp:posOffset>
          </wp:positionV>
          <wp:extent cx="720000" cy="720000"/>
          <wp:effectExtent l="0" t="0" r="4445" b="4445"/>
          <wp:wrapNone/>
          <wp:docPr id="4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5E01BE0" w14:textId="77777777" w:rsidR="00F17BA6" w:rsidRPr="00ED2A8D" w:rsidDel="00A32202" w:rsidRDefault="00F17BA6" w:rsidP="008747E0">
    <w:pPr>
      <w:pStyle w:val="Koptekst"/>
      <w:rPr>
        <w:del w:id="12" w:author="Priem Stefaan" w:date="2024-09-26T16:25:00Z" w16du:dateUtc="2024-09-26T14:25:00Z"/>
      </w:rPr>
    </w:pPr>
  </w:p>
  <w:p w14:paraId="719A3A36" w14:textId="77777777" w:rsidR="00F17BA6" w:rsidDel="00A32202" w:rsidRDefault="00F17BA6" w:rsidP="008747E0">
    <w:pPr>
      <w:pStyle w:val="Koptekst"/>
      <w:rPr>
        <w:del w:id="13" w:author="Priem Stefaan" w:date="2024-09-26T16:25:00Z" w16du:dateUtc="2024-09-26T14:25:00Z"/>
      </w:rPr>
    </w:pPr>
  </w:p>
  <w:p w14:paraId="44B821A7" w14:textId="77777777" w:rsidR="00F17BA6" w:rsidDel="00A32202" w:rsidRDefault="00F17BA6" w:rsidP="008747E0">
    <w:pPr>
      <w:pStyle w:val="Koptekst"/>
      <w:rPr>
        <w:del w:id="14" w:author="Priem Stefaan" w:date="2024-09-26T16:25:00Z" w16du:dateUtc="2024-09-26T14:25:00Z"/>
      </w:rPr>
    </w:pPr>
  </w:p>
  <w:p w14:paraId="66EFDD35" w14:textId="77777777" w:rsidR="00F17BA6" w:rsidRDefault="00F17BA6" w:rsidP="008747E0">
    <w:pPr>
      <w:pStyle w:val="Koptekst"/>
    </w:pPr>
  </w:p>
  <w:p w14:paraId="1B06166B" w14:textId="77777777" w:rsidR="00F17BA6" w:rsidRPr="00441393" w:rsidRDefault="00F17BA6" w:rsidP="00441393">
    <w:pPr>
      <w:pStyle w:val="Contents"/>
    </w:pPr>
    <w:r>
      <w:t>DOCUMENT REVISION</w:t>
    </w:r>
  </w:p>
  <w:p w14:paraId="5396CA61" w14:textId="77777777" w:rsidR="00F17BA6" w:rsidRPr="00ED2A8D" w:rsidRDefault="00F17BA6" w:rsidP="008747E0">
    <w:pPr>
      <w:pStyle w:val="Koptekst"/>
    </w:pPr>
  </w:p>
  <w:p w14:paraId="5ADEDE54" w14:textId="77777777" w:rsidR="00F17BA6" w:rsidRPr="00AC33A2" w:rsidRDefault="00F17BA6" w:rsidP="0078486B">
    <w:pPr>
      <w:pStyle w:val="Koptekst"/>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A2749" w14:textId="54281693" w:rsidR="00F17BA6" w:rsidRPr="00ED2A8D" w:rsidDel="00406E17" w:rsidRDefault="00F17BA6" w:rsidP="008747E0">
    <w:pPr>
      <w:pStyle w:val="Koptekst"/>
      <w:rPr>
        <w:del w:id="15" w:author="Priem Stefaan" w:date="2024-09-26T16:29:00Z" w16du:dateUtc="2024-09-26T14:29:00Z"/>
      </w:rPr>
    </w:pPr>
    <w:del w:id="16" w:author="Priem Stefaan" w:date="2024-09-26T16:29:00Z" w16du:dateUtc="2024-09-26T14:29:00Z">
      <w:r w:rsidDel="00406E17">
        <w:rPr>
          <w:noProof/>
          <w:lang w:val="fr-FR" w:eastAsia="fr-FR"/>
        </w:rPr>
        <w:drawing>
          <wp:anchor distT="0" distB="0" distL="114300" distR="114300" simplePos="0" relativeHeight="251654656" behindDoc="1" locked="0" layoutInCell="1" allowOverlap="1" wp14:anchorId="744752C0" wp14:editId="6F3E72CD">
            <wp:simplePos x="0" y="0"/>
            <wp:positionH relativeFrom="page">
              <wp:posOffset>6840855</wp:posOffset>
            </wp:positionH>
            <wp:positionV relativeFrom="page">
              <wp:posOffset>0</wp:posOffset>
            </wp:positionV>
            <wp:extent cx="720000" cy="720000"/>
            <wp:effectExtent l="0" t="0" r="4445" b="4445"/>
            <wp:wrapNone/>
            <wp:docPr id="5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del>
  </w:p>
  <w:p w14:paraId="0CB1D79E" w14:textId="20F6F5B9" w:rsidR="00F17BA6" w:rsidRPr="00ED2A8D" w:rsidDel="00406E17" w:rsidRDefault="00F17BA6" w:rsidP="008747E0">
    <w:pPr>
      <w:pStyle w:val="Koptekst"/>
      <w:rPr>
        <w:del w:id="17" w:author="Priem Stefaan" w:date="2024-09-26T16:29:00Z" w16du:dateUtc="2024-09-26T14:29:00Z"/>
      </w:rPr>
    </w:pPr>
  </w:p>
  <w:p w14:paraId="1DA96F70" w14:textId="3D3D7866" w:rsidR="00F17BA6" w:rsidDel="00406E17" w:rsidRDefault="00F17BA6" w:rsidP="008747E0">
    <w:pPr>
      <w:pStyle w:val="Koptekst"/>
      <w:rPr>
        <w:del w:id="18" w:author="Priem Stefaan" w:date="2024-09-26T16:29:00Z" w16du:dateUtc="2024-09-26T14:29:00Z"/>
      </w:rPr>
    </w:pPr>
  </w:p>
  <w:p w14:paraId="0824E785" w14:textId="7A40B1C0" w:rsidR="00F17BA6" w:rsidDel="00406E17" w:rsidRDefault="00F17BA6" w:rsidP="008747E0">
    <w:pPr>
      <w:pStyle w:val="Koptekst"/>
      <w:rPr>
        <w:del w:id="19" w:author="Priem Stefaan" w:date="2024-09-26T16:29:00Z" w16du:dateUtc="2024-09-26T14:29:00Z"/>
      </w:rPr>
    </w:pPr>
  </w:p>
  <w:p w14:paraId="0AD285E7" w14:textId="1EF004A5" w:rsidR="00F17BA6" w:rsidDel="00406E17" w:rsidRDefault="00F17BA6" w:rsidP="008747E0">
    <w:pPr>
      <w:pStyle w:val="Koptekst"/>
      <w:rPr>
        <w:del w:id="20" w:author="Priem Stefaan" w:date="2024-09-26T16:29:00Z" w16du:dateUtc="2024-09-26T14:29:00Z"/>
      </w:rPr>
    </w:pPr>
  </w:p>
  <w:p w14:paraId="4967A551" w14:textId="7FD49155" w:rsidR="00F17BA6" w:rsidRPr="00441393" w:rsidDel="00406E17" w:rsidRDefault="00F17BA6" w:rsidP="00441393">
    <w:pPr>
      <w:pStyle w:val="Contents"/>
      <w:rPr>
        <w:del w:id="21" w:author="Priem Stefaan" w:date="2024-09-26T16:29:00Z" w16du:dateUtc="2024-09-26T14:29:00Z"/>
      </w:rPr>
    </w:pPr>
    <w:del w:id="22" w:author="Priem Stefaan" w:date="2024-09-26T16:29:00Z" w16du:dateUtc="2024-09-26T14:29:00Z">
      <w:r w:rsidDel="00406E17">
        <w:delText>CONTENTS</w:delText>
      </w:r>
    </w:del>
  </w:p>
  <w:p w14:paraId="283DE952" w14:textId="77777777" w:rsidR="00F17BA6" w:rsidRDefault="00F17BA6" w:rsidP="0078486B">
    <w:pPr>
      <w:pStyle w:val="Koptekst"/>
      <w:spacing w:line="140" w:lineRule="exact"/>
    </w:pPr>
  </w:p>
  <w:p w14:paraId="6A2CC0E9" w14:textId="77777777" w:rsidR="00F17BA6" w:rsidRPr="00AC33A2" w:rsidRDefault="00F17BA6" w:rsidP="0078486B">
    <w:pPr>
      <w:pStyle w:val="Koptekst"/>
      <w:spacing w:line="140" w:lineRule="exac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7558C" w14:textId="77777777" w:rsidR="00F17BA6" w:rsidRPr="00ED2A8D" w:rsidRDefault="00F17BA6" w:rsidP="00C716E5">
    <w:pPr>
      <w:pStyle w:val="Koptekst"/>
    </w:pPr>
    <w:r>
      <w:rPr>
        <w:noProof/>
        <w:lang w:val="fr-FR" w:eastAsia="fr-FR"/>
      </w:rPr>
      <w:drawing>
        <wp:anchor distT="0" distB="0" distL="114300" distR="114300" simplePos="0" relativeHeight="251659776" behindDoc="1" locked="0" layoutInCell="1" allowOverlap="1" wp14:anchorId="49C727C5" wp14:editId="784D8FCC">
          <wp:simplePos x="0" y="0"/>
          <wp:positionH relativeFrom="page">
            <wp:posOffset>6840855</wp:posOffset>
          </wp:positionH>
          <wp:positionV relativeFrom="page">
            <wp:posOffset>0</wp:posOffset>
          </wp:positionV>
          <wp:extent cx="720000" cy="720000"/>
          <wp:effectExtent l="0" t="0" r="4445" b="4445"/>
          <wp:wrapNone/>
          <wp:docPr id="6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7B7BE88" w14:textId="77777777" w:rsidR="00F17BA6" w:rsidRPr="00441393" w:rsidRDefault="00F17BA6" w:rsidP="00C716E5">
    <w:pPr>
      <w:pStyle w:val="Contents"/>
    </w:pPr>
    <w:r>
      <w:t>CONTENTS</w:t>
    </w:r>
  </w:p>
  <w:p w14:paraId="6F155493" w14:textId="77777777" w:rsidR="00F17BA6" w:rsidRPr="00ED2A8D" w:rsidRDefault="00F17BA6" w:rsidP="00C716E5">
    <w:pPr>
      <w:pStyle w:val="Koptekst"/>
    </w:pPr>
  </w:p>
  <w:p w14:paraId="205A7E32" w14:textId="77777777" w:rsidR="00F17BA6" w:rsidRPr="00AC33A2" w:rsidRDefault="00F17BA6" w:rsidP="00C716E5">
    <w:pPr>
      <w:pStyle w:val="Koptekst"/>
      <w:spacing w:line="140" w:lineRule="exact"/>
    </w:pPr>
  </w:p>
  <w:p w14:paraId="4AA80221" w14:textId="77777777" w:rsidR="00F17BA6" w:rsidRDefault="00F17BA6">
    <w:pPr>
      <w:pStyle w:val="Koptekst"/>
    </w:pPr>
    <w:r>
      <w:rPr>
        <w:noProof/>
        <w:lang w:val="fr-FR" w:eastAsia="fr-FR"/>
      </w:rPr>
      <w:drawing>
        <wp:anchor distT="0" distB="0" distL="114300" distR="114300" simplePos="0" relativeHeight="251658752" behindDoc="1" locked="0" layoutInCell="1" allowOverlap="1" wp14:anchorId="52928024" wp14:editId="594AC8CE">
          <wp:simplePos x="0" y="0"/>
          <wp:positionH relativeFrom="page">
            <wp:posOffset>6827653</wp:posOffset>
          </wp:positionH>
          <wp:positionV relativeFrom="page">
            <wp:posOffset>0</wp:posOffset>
          </wp:positionV>
          <wp:extent cx="720000" cy="720000"/>
          <wp:effectExtent l="0" t="0" r="4445" b="4445"/>
          <wp:wrapNone/>
          <wp:docPr id="6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B6AD5" w14:textId="77777777" w:rsidR="00F17BA6" w:rsidRDefault="00F17BA6" w:rsidP="00C716E5">
    <w:pPr>
      <w:pStyle w:val="Koptekst"/>
    </w:pPr>
    <w:r>
      <w:rPr>
        <w:noProof/>
        <w:lang w:val="fr-FR" w:eastAsia="fr-FR"/>
      </w:rPr>
      <w:drawing>
        <wp:anchor distT="0" distB="0" distL="114300" distR="114300" simplePos="0" relativeHeight="251653632" behindDoc="1" locked="0" layoutInCell="1" allowOverlap="1" wp14:anchorId="25067DF9" wp14:editId="051B8BF5">
          <wp:simplePos x="0" y="0"/>
          <wp:positionH relativeFrom="page">
            <wp:posOffset>6827520</wp:posOffset>
          </wp:positionH>
          <wp:positionV relativeFrom="page">
            <wp:posOffset>-30480</wp:posOffset>
          </wp:positionV>
          <wp:extent cx="720000" cy="720000"/>
          <wp:effectExtent l="0" t="0" r="4445" b="4445"/>
          <wp:wrapNone/>
          <wp:docPr id="1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849829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D9E08A8"/>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A2DC429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5094B72A"/>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2286F0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061493AE"/>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09E27E34"/>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jstnummering"/>
      <w:lvlText w:val="%1."/>
      <w:lvlJc w:val="left"/>
      <w:pPr>
        <w:tabs>
          <w:tab w:val="num" w:pos="360"/>
        </w:tabs>
        <w:ind w:left="360" w:hanging="360"/>
      </w:pPr>
    </w:lvl>
  </w:abstractNum>
  <w:abstractNum w:abstractNumId="8" w15:restartNumberingAfterBreak="0">
    <w:nsid w:val="FFFFFF89"/>
    <w:multiLevelType w:val="singleLevel"/>
    <w:tmpl w:val="C4D81EEC"/>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9EA094F"/>
    <w:multiLevelType w:val="hybridMultilevel"/>
    <w:tmpl w:val="837829B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15:restartNumberingAfterBreak="0">
    <w:nsid w:val="0BEC10F5"/>
    <w:multiLevelType w:val="multilevel"/>
    <w:tmpl w:val="8B84F148"/>
    <w:lvl w:ilvl="0">
      <w:start w:val="1"/>
      <w:numFmt w:val="decimal"/>
      <w:lvlText w:val="%1."/>
      <w:lvlJc w:val="left"/>
      <w:pPr>
        <w:ind w:left="709" w:hanging="709"/>
      </w:pPr>
      <w:rPr>
        <w:rFonts w:hint="default"/>
        <w:color w:val="407EDA"/>
      </w:rPr>
    </w:lvl>
    <w:lvl w:ilvl="1">
      <w:start w:val="1"/>
      <w:numFmt w:val="decimal"/>
      <w:lvlText w:val="%1.%2."/>
      <w:lvlJc w:val="left"/>
      <w:pPr>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0E9E7EC3"/>
    <w:multiLevelType w:val="multilevel"/>
    <w:tmpl w:val="813E9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13A0135"/>
    <w:multiLevelType w:val="multilevel"/>
    <w:tmpl w:val="1C0A0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24B6F66"/>
    <w:multiLevelType w:val="hybridMultilevel"/>
    <w:tmpl w:val="C8E22C32"/>
    <w:lvl w:ilvl="0" w:tplc="BF0016CC">
      <w:start w:val="1"/>
      <w:numFmt w:val="bullet"/>
      <w:lvlText w:val=""/>
      <w:lvlJc w:val="left"/>
      <w:pPr>
        <w:ind w:left="1080" w:hanging="360"/>
      </w:pPr>
      <w:rPr>
        <w:rFonts w:ascii="Symbol" w:hAnsi="Symbol"/>
      </w:rPr>
    </w:lvl>
    <w:lvl w:ilvl="1" w:tplc="FA9CC0A4">
      <w:start w:val="1"/>
      <w:numFmt w:val="bullet"/>
      <w:lvlText w:val=""/>
      <w:lvlJc w:val="left"/>
      <w:pPr>
        <w:ind w:left="1080" w:hanging="360"/>
      </w:pPr>
      <w:rPr>
        <w:rFonts w:ascii="Symbol" w:hAnsi="Symbol"/>
      </w:rPr>
    </w:lvl>
    <w:lvl w:ilvl="2" w:tplc="EA624156">
      <w:start w:val="1"/>
      <w:numFmt w:val="bullet"/>
      <w:lvlText w:val=""/>
      <w:lvlJc w:val="left"/>
      <w:pPr>
        <w:ind w:left="1080" w:hanging="360"/>
      </w:pPr>
      <w:rPr>
        <w:rFonts w:ascii="Symbol" w:hAnsi="Symbol"/>
      </w:rPr>
    </w:lvl>
    <w:lvl w:ilvl="3" w:tplc="EE12B622">
      <w:start w:val="1"/>
      <w:numFmt w:val="bullet"/>
      <w:lvlText w:val=""/>
      <w:lvlJc w:val="left"/>
      <w:pPr>
        <w:ind w:left="1080" w:hanging="360"/>
      </w:pPr>
      <w:rPr>
        <w:rFonts w:ascii="Symbol" w:hAnsi="Symbol"/>
      </w:rPr>
    </w:lvl>
    <w:lvl w:ilvl="4" w:tplc="C26056CA">
      <w:start w:val="1"/>
      <w:numFmt w:val="bullet"/>
      <w:lvlText w:val=""/>
      <w:lvlJc w:val="left"/>
      <w:pPr>
        <w:ind w:left="1080" w:hanging="360"/>
      </w:pPr>
      <w:rPr>
        <w:rFonts w:ascii="Symbol" w:hAnsi="Symbol"/>
      </w:rPr>
    </w:lvl>
    <w:lvl w:ilvl="5" w:tplc="0D2C97A6">
      <w:start w:val="1"/>
      <w:numFmt w:val="bullet"/>
      <w:lvlText w:val=""/>
      <w:lvlJc w:val="left"/>
      <w:pPr>
        <w:ind w:left="1080" w:hanging="360"/>
      </w:pPr>
      <w:rPr>
        <w:rFonts w:ascii="Symbol" w:hAnsi="Symbol"/>
      </w:rPr>
    </w:lvl>
    <w:lvl w:ilvl="6" w:tplc="219EF6FE">
      <w:start w:val="1"/>
      <w:numFmt w:val="bullet"/>
      <w:lvlText w:val=""/>
      <w:lvlJc w:val="left"/>
      <w:pPr>
        <w:ind w:left="1080" w:hanging="360"/>
      </w:pPr>
      <w:rPr>
        <w:rFonts w:ascii="Symbol" w:hAnsi="Symbol"/>
      </w:rPr>
    </w:lvl>
    <w:lvl w:ilvl="7" w:tplc="F04C344C">
      <w:start w:val="1"/>
      <w:numFmt w:val="bullet"/>
      <w:lvlText w:val=""/>
      <w:lvlJc w:val="left"/>
      <w:pPr>
        <w:ind w:left="1080" w:hanging="360"/>
      </w:pPr>
      <w:rPr>
        <w:rFonts w:ascii="Symbol" w:hAnsi="Symbol"/>
      </w:rPr>
    </w:lvl>
    <w:lvl w:ilvl="8" w:tplc="B6B48CEE">
      <w:start w:val="1"/>
      <w:numFmt w:val="bullet"/>
      <w:lvlText w:val=""/>
      <w:lvlJc w:val="left"/>
      <w:pPr>
        <w:ind w:left="1080" w:hanging="360"/>
      </w:pPr>
      <w:rPr>
        <w:rFonts w:ascii="Symbol" w:hAnsi="Symbol"/>
      </w:rPr>
    </w:lvl>
  </w:abstractNum>
  <w:abstractNum w:abstractNumId="17"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34F700B"/>
    <w:multiLevelType w:val="multilevel"/>
    <w:tmpl w:val="71761D6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9"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0"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17357D5D"/>
    <w:multiLevelType w:val="multilevel"/>
    <w:tmpl w:val="669AA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99F29D4"/>
    <w:multiLevelType w:val="multilevel"/>
    <w:tmpl w:val="BB66B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20A34AA2"/>
    <w:multiLevelType w:val="hybridMultilevel"/>
    <w:tmpl w:val="C638FD9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7"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4E47DB6"/>
    <w:multiLevelType w:val="hybridMultilevel"/>
    <w:tmpl w:val="17626F7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9" w15:restartNumberingAfterBreak="0">
    <w:nsid w:val="254A4879"/>
    <w:multiLevelType w:val="multilevel"/>
    <w:tmpl w:val="04090023"/>
    <w:styleLink w:val="Artikelsectie"/>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0"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8B27E1F"/>
    <w:multiLevelType w:val="hybridMultilevel"/>
    <w:tmpl w:val="86C6D64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4"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2A7D49ED"/>
    <w:multiLevelType w:val="multilevel"/>
    <w:tmpl w:val="B2341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37E640E1"/>
    <w:multiLevelType w:val="hybridMultilevel"/>
    <w:tmpl w:val="38C41406"/>
    <w:lvl w:ilvl="0" w:tplc="B53E8210">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1" w15:restartNumberingAfterBreak="0">
    <w:nsid w:val="3BF60095"/>
    <w:multiLevelType w:val="hybridMultilevel"/>
    <w:tmpl w:val="DAE8841E"/>
    <w:lvl w:ilvl="0" w:tplc="200E40C2">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2" w15:restartNumberingAfterBreak="0">
    <w:nsid w:val="3C7C24AB"/>
    <w:multiLevelType w:val="multilevel"/>
    <w:tmpl w:val="69AC513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134" w:hanging="1134"/>
      </w:pPr>
      <w:rPr>
        <w:rFonts w:asciiTheme="minorHAnsi" w:hAnsiTheme="minorHAnsi" w:hint="default"/>
        <w:b/>
        <w:i w:val="0"/>
        <w:color w:val="407EC9"/>
        <w:sz w:val="20"/>
        <w:u w:val="no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46AD21CC"/>
    <w:multiLevelType w:val="multilevel"/>
    <w:tmpl w:val="2E22348A"/>
    <w:lvl w:ilvl="0">
      <w:start w:val="1"/>
      <w:numFmt w:val="upperLetter"/>
      <w:pStyle w:val="PART"/>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49062249"/>
    <w:multiLevelType w:val="multilevel"/>
    <w:tmpl w:val="07127B0C"/>
    <w:lvl w:ilvl="0">
      <w:start w:val="1"/>
      <w:numFmt w:val="decimal"/>
      <w:pStyle w:val="AppendixHead1"/>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9" w15:restartNumberingAfterBreak="0">
    <w:nsid w:val="4D9B0569"/>
    <w:multiLevelType w:val="multilevel"/>
    <w:tmpl w:val="83001B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1"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3" w15:restartNumberingAfterBreak="0">
    <w:nsid w:val="58B67C03"/>
    <w:multiLevelType w:val="hybridMultilevel"/>
    <w:tmpl w:val="ACF2577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4"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5DB06B17"/>
    <w:multiLevelType w:val="multilevel"/>
    <w:tmpl w:val="462EA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67AB4D84"/>
    <w:multiLevelType w:val="multilevel"/>
    <w:tmpl w:val="BC547160"/>
    <w:lvl w:ilvl="0">
      <w:start w:val="1"/>
      <w:numFmt w:val="decimal"/>
      <w:pStyle w:val="Kop1"/>
      <w:lvlText w:val="%1."/>
      <w:lvlJc w:val="left"/>
      <w:pPr>
        <w:tabs>
          <w:tab w:val="num" w:pos="284"/>
        </w:tabs>
        <w:ind w:left="993" w:hanging="709"/>
      </w:pPr>
      <w:rPr>
        <w:rFonts w:asciiTheme="minorHAnsi" w:hAnsiTheme="minorHAnsi" w:hint="default"/>
        <w:b/>
        <w:i w:val="0"/>
        <w:color w:val="00558C"/>
        <w:sz w:val="28"/>
      </w:rPr>
    </w:lvl>
    <w:lvl w:ilvl="1">
      <w:start w:val="1"/>
      <w:numFmt w:val="decimal"/>
      <w:pStyle w:val="Kop2"/>
      <w:lvlText w:val="%1.%2."/>
      <w:lvlJc w:val="left"/>
      <w:pPr>
        <w:tabs>
          <w:tab w:val="num" w:pos="0"/>
        </w:tabs>
        <w:ind w:left="851" w:hanging="851"/>
      </w:pPr>
      <w:rPr>
        <w:rFonts w:asciiTheme="minorHAnsi" w:hAnsiTheme="minorHAnsi" w:hint="default"/>
        <w:b/>
        <w:i w:val="0"/>
        <w:color w:val="00558C"/>
        <w:sz w:val="24"/>
      </w:rPr>
    </w:lvl>
    <w:lvl w:ilvl="2">
      <w:start w:val="1"/>
      <w:numFmt w:val="decimal"/>
      <w:pStyle w:val="Kop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Kop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Kop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8" w15:restartNumberingAfterBreak="0">
    <w:nsid w:val="6A4D4904"/>
    <w:multiLevelType w:val="multilevel"/>
    <w:tmpl w:val="B5700D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60"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3"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09006878">
    <w:abstractNumId w:val="47"/>
  </w:num>
  <w:num w:numId="2" w16cid:durableId="1165125540">
    <w:abstractNumId w:val="63"/>
  </w:num>
  <w:num w:numId="3" w16cid:durableId="435291122">
    <w:abstractNumId w:val="18"/>
  </w:num>
  <w:num w:numId="4" w16cid:durableId="271522357">
    <w:abstractNumId w:val="39"/>
  </w:num>
  <w:num w:numId="5" w16cid:durableId="517695045">
    <w:abstractNumId w:val="31"/>
  </w:num>
  <w:num w:numId="6" w16cid:durableId="1458715911">
    <w:abstractNumId w:val="19"/>
  </w:num>
  <w:num w:numId="7" w16cid:durableId="1064647776">
    <w:abstractNumId w:val="29"/>
  </w:num>
  <w:num w:numId="8" w16cid:durableId="2080204527">
    <w:abstractNumId w:val="44"/>
  </w:num>
  <w:num w:numId="9" w16cid:durableId="1435442682">
    <w:abstractNumId w:val="17"/>
  </w:num>
  <w:num w:numId="10" w16cid:durableId="1116363966">
    <w:abstractNumId w:val="27"/>
  </w:num>
  <w:num w:numId="11" w16cid:durableId="1018895229">
    <w:abstractNumId w:val="32"/>
  </w:num>
  <w:num w:numId="12" w16cid:durableId="1930044415">
    <w:abstractNumId w:val="12"/>
  </w:num>
  <w:num w:numId="13" w16cid:durableId="1673989353">
    <w:abstractNumId w:val="45"/>
  </w:num>
  <w:num w:numId="14" w16cid:durableId="576600296">
    <w:abstractNumId w:val="7"/>
  </w:num>
  <w:num w:numId="15" w16cid:durableId="32002726">
    <w:abstractNumId w:val="60"/>
  </w:num>
  <w:num w:numId="16" w16cid:durableId="1015228190">
    <w:abstractNumId w:val="25"/>
  </w:num>
  <w:num w:numId="17" w16cid:durableId="2070491981">
    <w:abstractNumId w:val="24"/>
  </w:num>
  <w:num w:numId="18" w16cid:durableId="1224175529">
    <w:abstractNumId w:val="43"/>
  </w:num>
  <w:num w:numId="19" w16cid:durableId="436019973">
    <w:abstractNumId w:val="10"/>
  </w:num>
  <w:num w:numId="20" w16cid:durableId="57480583">
    <w:abstractNumId w:val="21"/>
  </w:num>
  <w:num w:numId="21" w16cid:durableId="1885555607">
    <w:abstractNumId w:val="52"/>
  </w:num>
  <w:num w:numId="22" w16cid:durableId="1182625063">
    <w:abstractNumId w:val="20"/>
  </w:num>
  <w:num w:numId="23" w16cid:durableId="1622414813">
    <w:abstractNumId w:val="62"/>
  </w:num>
  <w:num w:numId="24" w16cid:durableId="343291274">
    <w:abstractNumId w:val="9"/>
  </w:num>
  <w:num w:numId="25" w16cid:durableId="14160981">
    <w:abstractNumId w:val="38"/>
  </w:num>
  <w:num w:numId="26" w16cid:durableId="1757818988">
    <w:abstractNumId w:val="30"/>
  </w:num>
  <w:num w:numId="27" w16cid:durableId="2117098248">
    <w:abstractNumId w:val="51"/>
  </w:num>
  <w:num w:numId="28" w16cid:durableId="1166093227">
    <w:abstractNumId w:val="54"/>
  </w:num>
  <w:num w:numId="29" w16cid:durableId="351037605">
    <w:abstractNumId w:val="13"/>
  </w:num>
  <w:num w:numId="30" w16cid:durableId="1982881081">
    <w:abstractNumId w:val="61"/>
  </w:num>
  <w:num w:numId="31" w16cid:durableId="1716196827">
    <w:abstractNumId w:val="46"/>
  </w:num>
  <w:num w:numId="32" w16cid:durableId="1947157693">
    <w:abstractNumId w:val="42"/>
  </w:num>
  <w:num w:numId="33" w16cid:durableId="1213956040">
    <w:abstractNumId w:val="57"/>
  </w:num>
  <w:num w:numId="34" w16cid:durableId="579565991">
    <w:abstractNumId w:val="56"/>
  </w:num>
  <w:num w:numId="35" w16cid:durableId="684869519">
    <w:abstractNumId w:val="37"/>
  </w:num>
  <w:num w:numId="36" w16cid:durableId="1805852735">
    <w:abstractNumId w:val="8"/>
  </w:num>
  <w:num w:numId="37" w16cid:durableId="582765935">
    <w:abstractNumId w:val="2"/>
  </w:num>
  <w:num w:numId="38" w16cid:durableId="409356197">
    <w:abstractNumId w:val="6"/>
  </w:num>
  <w:num w:numId="39" w16cid:durableId="2108651120">
    <w:abstractNumId w:val="5"/>
  </w:num>
  <w:num w:numId="40" w16cid:durableId="491261313">
    <w:abstractNumId w:val="4"/>
  </w:num>
  <w:num w:numId="41" w16cid:durableId="1148936359">
    <w:abstractNumId w:val="3"/>
  </w:num>
  <w:num w:numId="42" w16cid:durableId="1415391707">
    <w:abstractNumId w:val="1"/>
  </w:num>
  <w:num w:numId="43" w16cid:durableId="1108426835">
    <w:abstractNumId w:val="0"/>
  </w:num>
  <w:num w:numId="44" w16cid:durableId="865948510">
    <w:abstractNumId w:val="50"/>
  </w:num>
  <w:num w:numId="45" w16cid:durableId="1709378462">
    <w:abstractNumId w:val="59"/>
  </w:num>
  <w:num w:numId="46" w16cid:durableId="1251550241">
    <w:abstractNumId w:val="36"/>
  </w:num>
  <w:num w:numId="47" w16cid:durableId="9799169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30090042">
    <w:abstractNumId w:val="34"/>
  </w:num>
  <w:num w:numId="49" w16cid:durableId="86012039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3316889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30233568">
    <w:abstractNumId w:val="48"/>
  </w:num>
  <w:num w:numId="52" w16cid:durableId="825126012">
    <w:abstractNumId w:val="41"/>
  </w:num>
  <w:num w:numId="53" w16cid:durableId="644043982">
    <w:abstractNumId w:val="33"/>
  </w:num>
  <w:num w:numId="54" w16cid:durableId="1145245664">
    <w:abstractNumId w:val="28"/>
  </w:num>
  <w:num w:numId="55" w16cid:durableId="1281956221">
    <w:abstractNumId w:val="47"/>
  </w:num>
  <w:num w:numId="56" w16cid:durableId="1112822481">
    <w:abstractNumId w:val="47"/>
  </w:num>
  <w:num w:numId="57" w16cid:durableId="698043113">
    <w:abstractNumId w:val="47"/>
  </w:num>
  <w:num w:numId="58" w16cid:durableId="1591424400">
    <w:abstractNumId w:val="11"/>
  </w:num>
  <w:num w:numId="59" w16cid:durableId="754087959">
    <w:abstractNumId w:val="53"/>
  </w:num>
  <w:num w:numId="60" w16cid:durableId="56635514">
    <w:abstractNumId w:val="14"/>
  </w:num>
  <w:num w:numId="61" w16cid:durableId="623082485">
    <w:abstractNumId w:val="58"/>
  </w:num>
  <w:num w:numId="62" w16cid:durableId="1364205510">
    <w:abstractNumId w:val="35"/>
  </w:num>
  <w:num w:numId="63" w16cid:durableId="708333521">
    <w:abstractNumId w:val="23"/>
  </w:num>
  <w:num w:numId="64" w16cid:durableId="1166094799">
    <w:abstractNumId w:val="49"/>
  </w:num>
  <w:num w:numId="65" w16cid:durableId="1167549215">
    <w:abstractNumId w:val="15"/>
  </w:num>
  <w:num w:numId="66" w16cid:durableId="881288409">
    <w:abstractNumId w:val="55"/>
  </w:num>
  <w:num w:numId="67" w16cid:durableId="1773739959">
    <w:abstractNumId w:val="40"/>
  </w:num>
  <w:num w:numId="68" w16cid:durableId="1990864529">
    <w:abstractNumId w:val="26"/>
  </w:num>
  <w:num w:numId="69" w16cid:durableId="2096512751">
    <w:abstractNumId w:val="16"/>
  </w:num>
  <w:num w:numId="70" w16cid:durableId="933785470">
    <w:abstractNumId w:val="22"/>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riem Stefaan">
    <w15:presenceInfo w15:providerId="AD" w15:userId="S::stefaan.priem@mow.vlaanderen.be::dc2f2fe6-0a09-4809-b036-6dff4e1088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hideGrammaticalErrors/>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2" w:dllVersion="6" w:checkStyle="0"/>
  <w:proofState w:spelling="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cwNDGyNDYyMzQ3MDBT0lEKTi0uzszPAykwqgUAx+mewCwAAAA="/>
  </w:docVars>
  <w:rsids>
    <w:rsidRoot w:val="0026664D"/>
    <w:rsid w:val="00001A23"/>
    <w:rsid w:val="000047EF"/>
    <w:rsid w:val="00007C67"/>
    <w:rsid w:val="00007D75"/>
    <w:rsid w:val="000102C3"/>
    <w:rsid w:val="00015CA8"/>
    <w:rsid w:val="0001616D"/>
    <w:rsid w:val="00016839"/>
    <w:rsid w:val="000174F9"/>
    <w:rsid w:val="00021662"/>
    <w:rsid w:val="0002275B"/>
    <w:rsid w:val="00023CD8"/>
    <w:rsid w:val="00024817"/>
    <w:rsid w:val="000249C2"/>
    <w:rsid w:val="000258F6"/>
    <w:rsid w:val="00025E97"/>
    <w:rsid w:val="00027754"/>
    <w:rsid w:val="00027777"/>
    <w:rsid w:val="00031E25"/>
    <w:rsid w:val="00033CCC"/>
    <w:rsid w:val="00033E42"/>
    <w:rsid w:val="00034D14"/>
    <w:rsid w:val="00035F33"/>
    <w:rsid w:val="00036751"/>
    <w:rsid w:val="0003709A"/>
    <w:rsid w:val="000379A7"/>
    <w:rsid w:val="00037FC9"/>
    <w:rsid w:val="00040EB8"/>
    <w:rsid w:val="00043110"/>
    <w:rsid w:val="000439A4"/>
    <w:rsid w:val="00043C4A"/>
    <w:rsid w:val="00044293"/>
    <w:rsid w:val="00044E62"/>
    <w:rsid w:val="000451D3"/>
    <w:rsid w:val="00045690"/>
    <w:rsid w:val="000472F8"/>
    <w:rsid w:val="0004764A"/>
    <w:rsid w:val="00050389"/>
    <w:rsid w:val="00051155"/>
    <w:rsid w:val="000529B3"/>
    <w:rsid w:val="00052D7E"/>
    <w:rsid w:val="000537E3"/>
    <w:rsid w:val="0005449E"/>
    <w:rsid w:val="00056906"/>
    <w:rsid w:val="000578EE"/>
    <w:rsid w:val="00057B6D"/>
    <w:rsid w:val="00061298"/>
    <w:rsid w:val="00061A7B"/>
    <w:rsid w:val="00062668"/>
    <w:rsid w:val="00062811"/>
    <w:rsid w:val="00062DA9"/>
    <w:rsid w:val="00062F25"/>
    <w:rsid w:val="0006446C"/>
    <w:rsid w:val="00064E14"/>
    <w:rsid w:val="00066A9F"/>
    <w:rsid w:val="000678FD"/>
    <w:rsid w:val="000712EA"/>
    <w:rsid w:val="00073148"/>
    <w:rsid w:val="0007579D"/>
    <w:rsid w:val="0007705C"/>
    <w:rsid w:val="000773A6"/>
    <w:rsid w:val="000815BA"/>
    <w:rsid w:val="000818F1"/>
    <w:rsid w:val="000820B4"/>
    <w:rsid w:val="00085E9A"/>
    <w:rsid w:val="0008654C"/>
    <w:rsid w:val="00087B32"/>
    <w:rsid w:val="000904ED"/>
    <w:rsid w:val="000908C0"/>
    <w:rsid w:val="00091545"/>
    <w:rsid w:val="00095177"/>
    <w:rsid w:val="0009543F"/>
    <w:rsid w:val="00096033"/>
    <w:rsid w:val="000A0013"/>
    <w:rsid w:val="000A023A"/>
    <w:rsid w:val="000A072B"/>
    <w:rsid w:val="000A27A8"/>
    <w:rsid w:val="000A28B3"/>
    <w:rsid w:val="000A2998"/>
    <w:rsid w:val="000A34ED"/>
    <w:rsid w:val="000A3AAC"/>
    <w:rsid w:val="000A3D9F"/>
    <w:rsid w:val="000A4084"/>
    <w:rsid w:val="000A4A19"/>
    <w:rsid w:val="000A4B81"/>
    <w:rsid w:val="000A5523"/>
    <w:rsid w:val="000A5728"/>
    <w:rsid w:val="000A73ED"/>
    <w:rsid w:val="000B0AB3"/>
    <w:rsid w:val="000B15E8"/>
    <w:rsid w:val="000B2356"/>
    <w:rsid w:val="000B36EC"/>
    <w:rsid w:val="000B392A"/>
    <w:rsid w:val="000B3B2C"/>
    <w:rsid w:val="000B4CC3"/>
    <w:rsid w:val="000B4DA0"/>
    <w:rsid w:val="000B73EB"/>
    <w:rsid w:val="000B7C62"/>
    <w:rsid w:val="000C1A82"/>
    <w:rsid w:val="000C40DB"/>
    <w:rsid w:val="000C46FF"/>
    <w:rsid w:val="000C5730"/>
    <w:rsid w:val="000C5814"/>
    <w:rsid w:val="000C5B74"/>
    <w:rsid w:val="000C711B"/>
    <w:rsid w:val="000C7927"/>
    <w:rsid w:val="000C7C15"/>
    <w:rsid w:val="000D0A5E"/>
    <w:rsid w:val="000D2431"/>
    <w:rsid w:val="000D24FC"/>
    <w:rsid w:val="000D307A"/>
    <w:rsid w:val="000D367D"/>
    <w:rsid w:val="000D4996"/>
    <w:rsid w:val="000D4D6D"/>
    <w:rsid w:val="000D4E31"/>
    <w:rsid w:val="000D5702"/>
    <w:rsid w:val="000E015B"/>
    <w:rsid w:val="000E1A2A"/>
    <w:rsid w:val="000E228D"/>
    <w:rsid w:val="000E391C"/>
    <w:rsid w:val="000E3954"/>
    <w:rsid w:val="000E3A82"/>
    <w:rsid w:val="000E3E52"/>
    <w:rsid w:val="000E4456"/>
    <w:rsid w:val="000E5484"/>
    <w:rsid w:val="000E6526"/>
    <w:rsid w:val="000E7A3C"/>
    <w:rsid w:val="000E7F95"/>
    <w:rsid w:val="000F0F9F"/>
    <w:rsid w:val="000F17AC"/>
    <w:rsid w:val="000F2148"/>
    <w:rsid w:val="000F32E6"/>
    <w:rsid w:val="000F3F43"/>
    <w:rsid w:val="000F58ED"/>
    <w:rsid w:val="000F67A1"/>
    <w:rsid w:val="000F6CC9"/>
    <w:rsid w:val="0010138F"/>
    <w:rsid w:val="0010203D"/>
    <w:rsid w:val="00104125"/>
    <w:rsid w:val="00104624"/>
    <w:rsid w:val="00104761"/>
    <w:rsid w:val="00104BE3"/>
    <w:rsid w:val="00105503"/>
    <w:rsid w:val="001055DD"/>
    <w:rsid w:val="00105E1F"/>
    <w:rsid w:val="00107B56"/>
    <w:rsid w:val="00110865"/>
    <w:rsid w:val="00111791"/>
    <w:rsid w:val="001117AA"/>
    <w:rsid w:val="00111CF9"/>
    <w:rsid w:val="001131B0"/>
    <w:rsid w:val="00113D5B"/>
    <w:rsid w:val="00113F8F"/>
    <w:rsid w:val="00114E03"/>
    <w:rsid w:val="00115730"/>
    <w:rsid w:val="00115CC4"/>
    <w:rsid w:val="001170D7"/>
    <w:rsid w:val="00117AA8"/>
    <w:rsid w:val="00117C3D"/>
    <w:rsid w:val="00120D1B"/>
    <w:rsid w:val="0012226F"/>
    <w:rsid w:val="0012275A"/>
    <w:rsid w:val="0012298B"/>
    <w:rsid w:val="00122EBD"/>
    <w:rsid w:val="00123B9B"/>
    <w:rsid w:val="00123D5B"/>
    <w:rsid w:val="0012439A"/>
    <w:rsid w:val="00124651"/>
    <w:rsid w:val="0012485E"/>
    <w:rsid w:val="00124CB5"/>
    <w:rsid w:val="00126209"/>
    <w:rsid w:val="001262A8"/>
    <w:rsid w:val="001265BC"/>
    <w:rsid w:val="00126829"/>
    <w:rsid w:val="00126C53"/>
    <w:rsid w:val="00126DDA"/>
    <w:rsid w:val="00126E84"/>
    <w:rsid w:val="001278E0"/>
    <w:rsid w:val="00127E81"/>
    <w:rsid w:val="00133CDA"/>
    <w:rsid w:val="00134421"/>
    <w:rsid w:val="001349DB"/>
    <w:rsid w:val="00135622"/>
    <w:rsid w:val="00135AEB"/>
    <w:rsid w:val="00135F92"/>
    <w:rsid w:val="00136E58"/>
    <w:rsid w:val="0013726D"/>
    <w:rsid w:val="00137D78"/>
    <w:rsid w:val="00140449"/>
    <w:rsid w:val="001435AA"/>
    <w:rsid w:val="00143633"/>
    <w:rsid w:val="00144437"/>
    <w:rsid w:val="00146113"/>
    <w:rsid w:val="00146DB4"/>
    <w:rsid w:val="001473DF"/>
    <w:rsid w:val="00147E58"/>
    <w:rsid w:val="00150A0B"/>
    <w:rsid w:val="00151009"/>
    <w:rsid w:val="00152611"/>
    <w:rsid w:val="001540F5"/>
    <w:rsid w:val="001547F9"/>
    <w:rsid w:val="001564DE"/>
    <w:rsid w:val="00157CBD"/>
    <w:rsid w:val="00157F41"/>
    <w:rsid w:val="001607D8"/>
    <w:rsid w:val="00160ECB"/>
    <w:rsid w:val="00161018"/>
    <w:rsid w:val="00161325"/>
    <w:rsid w:val="00163282"/>
    <w:rsid w:val="00163302"/>
    <w:rsid w:val="00163479"/>
    <w:rsid w:val="00163A63"/>
    <w:rsid w:val="00164DFE"/>
    <w:rsid w:val="00166CAE"/>
    <w:rsid w:val="00166E98"/>
    <w:rsid w:val="001672EF"/>
    <w:rsid w:val="00170150"/>
    <w:rsid w:val="00170B7E"/>
    <w:rsid w:val="00170DC0"/>
    <w:rsid w:val="00173A24"/>
    <w:rsid w:val="00174DFF"/>
    <w:rsid w:val="00176408"/>
    <w:rsid w:val="00177446"/>
    <w:rsid w:val="00177C80"/>
    <w:rsid w:val="00177F60"/>
    <w:rsid w:val="00181380"/>
    <w:rsid w:val="00184427"/>
    <w:rsid w:val="00184C2E"/>
    <w:rsid w:val="001875B1"/>
    <w:rsid w:val="00187B1E"/>
    <w:rsid w:val="001901E2"/>
    <w:rsid w:val="001918ED"/>
    <w:rsid w:val="00191EFE"/>
    <w:rsid w:val="00193202"/>
    <w:rsid w:val="00194216"/>
    <w:rsid w:val="00194CE9"/>
    <w:rsid w:val="00195D74"/>
    <w:rsid w:val="00196C0C"/>
    <w:rsid w:val="0019737D"/>
    <w:rsid w:val="0019771F"/>
    <w:rsid w:val="00197D12"/>
    <w:rsid w:val="00197E28"/>
    <w:rsid w:val="001A07C5"/>
    <w:rsid w:val="001A0C49"/>
    <w:rsid w:val="001A0F00"/>
    <w:rsid w:val="001A3167"/>
    <w:rsid w:val="001A33B5"/>
    <w:rsid w:val="001A3A64"/>
    <w:rsid w:val="001A4133"/>
    <w:rsid w:val="001A4C68"/>
    <w:rsid w:val="001A5191"/>
    <w:rsid w:val="001A7867"/>
    <w:rsid w:val="001B05B0"/>
    <w:rsid w:val="001B2A35"/>
    <w:rsid w:val="001B31BB"/>
    <w:rsid w:val="001B339A"/>
    <w:rsid w:val="001B343E"/>
    <w:rsid w:val="001B3D34"/>
    <w:rsid w:val="001B3D7A"/>
    <w:rsid w:val="001B416A"/>
    <w:rsid w:val="001B4B10"/>
    <w:rsid w:val="001B647C"/>
    <w:rsid w:val="001C11EC"/>
    <w:rsid w:val="001C1F4A"/>
    <w:rsid w:val="001C2C7F"/>
    <w:rsid w:val="001C2D8F"/>
    <w:rsid w:val="001C30C9"/>
    <w:rsid w:val="001C650B"/>
    <w:rsid w:val="001C696E"/>
    <w:rsid w:val="001C72B5"/>
    <w:rsid w:val="001D03CA"/>
    <w:rsid w:val="001D088A"/>
    <w:rsid w:val="001D28CC"/>
    <w:rsid w:val="001D2C55"/>
    <w:rsid w:val="001D2E7A"/>
    <w:rsid w:val="001D3992"/>
    <w:rsid w:val="001D3BEC"/>
    <w:rsid w:val="001D4841"/>
    <w:rsid w:val="001D4A3E"/>
    <w:rsid w:val="001D5B1E"/>
    <w:rsid w:val="001E07D6"/>
    <w:rsid w:val="001E28BC"/>
    <w:rsid w:val="001E2D5E"/>
    <w:rsid w:val="001E3AEB"/>
    <w:rsid w:val="001E3D0D"/>
    <w:rsid w:val="001E4161"/>
    <w:rsid w:val="001E416D"/>
    <w:rsid w:val="001E609C"/>
    <w:rsid w:val="001F0BA6"/>
    <w:rsid w:val="001F182C"/>
    <w:rsid w:val="001F258B"/>
    <w:rsid w:val="001F47DE"/>
    <w:rsid w:val="001F4EF8"/>
    <w:rsid w:val="001F5976"/>
    <w:rsid w:val="001F5AB1"/>
    <w:rsid w:val="002000FB"/>
    <w:rsid w:val="00201091"/>
    <w:rsid w:val="00201337"/>
    <w:rsid w:val="00201587"/>
    <w:rsid w:val="00201D49"/>
    <w:rsid w:val="002022EA"/>
    <w:rsid w:val="002024E0"/>
    <w:rsid w:val="002033CE"/>
    <w:rsid w:val="002037FC"/>
    <w:rsid w:val="002044E9"/>
    <w:rsid w:val="002045D0"/>
    <w:rsid w:val="0020580F"/>
    <w:rsid w:val="00205B17"/>
    <w:rsid w:val="00205D9B"/>
    <w:rsid w:val="00205EC9"/>
    <w:rsid w:val="00211E6C"/>
    <w:rsid w:val="00212177"/>
    <w:rsid w:val="002139CA"/>
    <w:rsid w:val="00214F36"/>
    <w:rsid w:val="00217134"/>
    <w:rsid w:val="002175EE"/>
    <w:rsid w:val="002204DA"/>
    <w:rsid w:val="00220877"/>
    <w:rsid w:val="00220A5A"/>
    <w:rsid w:val="00221469"/>
    <w:rsid w:val="00222D4C"/>
    <w:rsid w:val="0022371A"/>
    <w:rsid w:val="00223EF0"/>
    <w:rsid w:val="00226B0E"/>
    <w:rsid w:val="0022726A"/>
    <w:rsid w:val="00227BE3"/>
    <w:rsid w:val="0023099B"/>
    <w:rsid w:val="00231748"/>
    <w:rsid w:val="00231F0C"/>
    <w:rsid w:val="002322A1"/>
    <w:rsid w:val="00233951"/>
    <w:rsid w:val="00237785"/>
    <w:rsid w:val="00237F32"/>
    <w:rsid w:val="00240EB1"/>
    <w:rsid w:val="002421DE"/>
    <w:rsid w:val="0024340C"/>
    <w:rsid w:val="0024399C"/>
    <w:rsid w:val="00244AC5"/>
    <w:rsid w:val="00244CAF"/>
    <w:rsid w:val="002453B2"/>
    <w:rsid w:val="00245E21"/>
    <w:rsid w:val="002476FB"/>
    <w:rsid w:val="00247702"/>
    <w:rsid w:val="0025016C"/>
    <w:rsid w:val="002502C0"/>
    <w:rsid w:val="002508FF"/>
    <w:rsid w:val="00250CC3"/>
    <w:rsid w:val="002510A8"/>
    <w:rsid w:val="002512B9"/>
    <w:rsid w:val="002518C0"/>
    <w:rsid w:val="00251FB9"/>
    <w:rsid w:val="002520AD"/>
    <w:rsid w:val="002528DE"/>
    <w:rsid w:val="00253210"/>
    <w:rsid w:val="00255E7F"/>
    <w:rsid w:val="0025660A"/>
    <w:rsid w:val="00257DF8"/>
    <w:rsid w:val="00257E4A"/>
    <w:rsid w:val="0026038D"/>
    <w:rsid w:val="00260C42"/>
    <w:rsid w:val="0026252E"/>
    <w:rsid w:val="002632F5"/>
    <w:rsid w:val="002646CA"/>
    <w:rsid w:val="00264C35"/>
    <w:rsid w:val="00264D85"/>
    <w:rsid w:val="0026664D"/>
    <w:rsid w:val="0027166C"/>
    <w:rsid w:val="0027175D"/>
    <w:rsid w:val="0027198D"/>
    <w:rsid w:val="00271DED"/>
    <w:rsid w:val="00272569"/>
    <w:rsid w:val="0027347A"/>
    <w:rsid w:val="00274002"/>
    <w:rsid w:val="002741D8"/>
    <w:rsid w:val="002743F1"/>
    <w:rsid w:val="00277B79"/>
    <w:rsid w:val="00281DB8"/>
    <w:rsid w:val="00281DF3"/>
    <w:rsid w:val="00281FF9"/>
    <w:rsid w:val="0028314D"/>
    <w:rsid w:val="00283E4B"/>
    <w:rsid w:val="00283F89"/>
    <w:rsid w:val="00283F8D"/>
    <w:rsid w:val="00284C77"/>
    <w:rsid w:val="002854F8"/>
    <w:rsid w:val="002911CA"/>
    <w:rsid w:val="00291E70"/>
    <w:rsid w:val="002936C8"/>
    <w:rsid w:val="002946BB"/>
    <w:rsid w:val="002968A7"/>
    <w:rsid w:val="00297916"/>
    <w:rsid w:val="0029793F"/>
    <w:rsid w:val="002A1C42"/>
    <w:rsid w:val="002A204E"/>
    <w:rsid w:val="002A49BF"/>
    <w:rsid w:val="002A4C6A"/>
    <w:rsid w:val="002A617C"/>
    <w:rsid w:val="002A71CF"/>
    <w:rsid w:val="002A7952"/>
    <w:rsid w:val="002A7A94"/>
    <w:rsid w:val="002B05C4"/>
    <w:rsid w:val="002B1E67"/>
    <w:rsid w:val="002B3E9D"/>
    <w:rsid w:val="002B41EB"/>
    <w:rsid w:val="002B45C1"/>
    <w:rsid w:val="002B4EE8"/>
    <w:rsid w:val="002B51BF"/>
    <w:rsid w:val="002B599E"/>
    <w:rsid w:val="002B7B4A"/>
    <w:rsid w:val="002C0CA6"/>
    <w:rsid w:val="002C140E"/>
    <w:rsid w:val="002C2EE9"/>
    <w:rsid w:val="002C4365"/>
    <w:rsid w:val="002C58FF"/>
    <w:rsid w:val="002C74F9"/>
    <w:rsid w:val="002C77F4"/>
    <w:rsid w:val="002D0869"/>
    <w:rsid w:val="002D3B66"/>
    <w:rsid w:val="002D4C59"/>
    <w:rsid w:val="002D78FE"/>
    <w:rsid w:val="002E0237"/>
    <w:rsid w:val="002E10B2"/>
    <w:rsid w:val="002E1117"/>
    <w:rsid w:val="002E2E79"/>
    <w:rsid w:val="002E3B4A"/>
    <w:rsid w:val="002E3FDC"/>
    <w:rsid w:val="002E4993"/>
    <w:rsid w:val="002E4C8F"/>
    <w:rsid w:val="002E5BAC"/>
    <w:rsid w:val="002E6526"/>
    <w:rsid w:val="002E6E57"/>
    <w:rsid w:val="002E7635"/>
    <w:rsid w:val="002F265A"/>
    <w:rsid w:val="002F2688"/>
    <w:rsid w:val="002F2978"/>
    <w:rsid w:val="002F37DF"/>
    <w:rsid w:val="002F40BA"/>
    <w:rsid w:val="002F5D43"/>
    <w:rsid w:val="002F7826"/>
    <w:rsid w:val="002F7CD7"/>
    <w:rsid w:val="002F7E46"/>
    <w:rsid w:val="0030031C"/>
    <w:rsid w:val="003009E2"/>
    <w:rsid w:val="003010F4"/>
    <w:rsid w:val="003014BB"/>
    <w:rsid w:val="003016D0"/>
    <w:rsid w:val="00301ED9"/>
    <w:rsid w:val="00303F92"/>
    <w:rsid w:val="0030413F"/>
    <w:rsid w:val="00304563"/>
    <w:rsid w:val="003054FE"/>
    <w:rsid w:val="00305EFE"/>
    <w:rsid w:val="00306382"/>
    <w:rsid w:val="003106FF"/>
    <w:rsid w:val="00310DB8"/>
    <w:rsid w:val="00310E2B"/>
    <w:rsid w:val="00311DAB"/>
    <w:rsid w:val="00312857"/>
    <w:rsid w:val="0031329E"/>
    <w:rsid w:val="00313998"/>
    <w:rsid w:val="00313B4B"/>
    <w:rsid w:val="00313D85"/>
    <w:rsid w:val="00313DAC"/>
    <w:rsid w:val="00315228"/>
    <w:rsid w:val="00315CE3"/>
    <w:rsid w:val="00315F49"/>
    <w:rsid w:val="0031629B"/>
    <w:rsid w:val="00320DB7"/>
    <w:rsid w:val="00322196"/>
    <w:rsid w:val="003229B4"/>
    <w:rsid w:val="0032349F"/>
    <w:rsid w:val="003251DC"/>
    <w:rsid w:val="003251FE"/>
    <w:rsid w:val="003274DB"/>
    <w:rsid w:val="00327FBF"/>
    <w:rsid w:val="003300BB"/>
    <w:rsid w:val="00331517"/>
    <w:rsid w:val="003320A4"/>
    <w:rsid w:val="00332727"/>
    <w:rsid w:val="00332A7B"/>
    <w:rsid w:val="003339A2"/>
    <w:rsid w:val="003343E0"/>
    <w:rsid w:val="00335E40"/>
    <w:rsid w:val="00337850"/>
    <w:rsid w:val="00337DD2"/>
    <w:rsid w:val="00340439"/>
    <w:rsid w:val="00340D5A"/>
    <w:rsid w:val="003413D7"/>
    <w:rsid w:val="00341B2B"/>
    <w:rsid w:val="00341E2B"/>
    <w:rsid w:val="0034210D"/>
    <w:rsid w:val="003425FE"/>
    <w:rsid w:val="00344408"/>
    <w:rsid w:val="00345E37"/>
    <w:rsid w:val="00345EFD"/>
    <w:rsid w:val="00346082"/>
    <w:rsid w:val="00346370"/>
    <w:rsid w:val="00346F9D"/>
    <w:rsid w:val="003478C2"/>
    <w:rsid w:val="00347961"/>
    <w:rsid w:val="00347F3E"/>
    <w:rsid w:val="00350315"/>
    <w:rsid w:val="00350439"/>
    <w:rsid w:val="00350BF5"/>
    <w:rsid w:val="00350DE2"/>
    <w:rsid w:val="003514FD"/>
    <w:rsid w:val="0035206C"/>
    <w:rsid w:val="00353C85"/>
    <w:rsid w:val="00353F71"/>
    <w:rsid w:val="0035414E"/>
    <w:rsid w:val="00354D58"/>
    <w:rsid w:val="0035549B"/>
    <w:rsid w:val="003555A2"/>
    <w:rsid w:val="00360B17"/>
    <w:rsid w:val="003621C3"/>
    <w:rsid w:val="0036223D"/>
    <w:rsid w:val="003628A9"/>
    <w:rsid w:val="00363389"/>
    <w:rsid w:val="0036382D"/>
    <w:rsid w:val="00363DFE"/>
    <w:rsid w:val="00364A24"/>
    <w:rsid w:val="00365DC9"/>
    <w:rsid w:val="003663DE"/>
    <w:rsid w:val="00367254"/>
    <w:rsid w:val="00367B1A"/>
    <w:rsid w:val="00370A0F"/>
    <w:rsid w:val="00371D87"/>
    <w:rsid w:val="00372495"/>
    <w:rsid w:val="00372566"/>
    <w:rsid w:val="00372810"/>
    <w:rsid w:val="003744CA"/>
    <w:rsid w:val="00376247"/>
    <w:rsid w:val="00380350"/>
    <w:rsid w:val="0038079C"/>
    <w:rsid w:val="00380AE1"/>
    <w:rsid w:val="00380B4E"/>
    <w:rsid w:val="00380CB6"/>
    <w:rsid w:val="003816E4"/>
    <w:rsid w:val="00381E52"/>
    <w:rsid w:val="00383250"/>
    <w:rsid w:val="00384C1C"/>
    <w:rsid w:val="00385513"/>
    <w:rsid w:val="00385544"/>
    <w:rsid w:val="00385761"/>
    <w:rsid w:val="00386BC9"/>
    <w:rsid w:val="00387AC7"/>
    <w:rsid w:val="003911DE"/>
    <w:rsid w:val="0039131E"/>
    <w:rsid w:val="003950A6"/>
    <w:rsid w:val="00395D95"/>
    <w:rsid w:val="0039626C"/>
    <w:rsid w:val="00396922"/>
    <w:rsid w:val="003A04A6"/>
    <w:rsid w:val="003A08C4"/>
    <w:rsid w:val="003A2882"/>
    <w:rsid w:val="003A2BA6"/>
    <w:rsid w:val="003A2D92"/>
    <w:rsid w:val="003A538C"/>
    <w:rsid w:val="003A5BAE"/>
    <w:rsid w:val="003A61E0"/>
    <w:rsid w:val="003A69A2"/>
    <w:rsid w:val="003A7759"/>
    <w:rsid w:val="003A7F6E"/>
    <w:rsid w:val="003B03EA"/>
    <w:rsid w:val="003B0927"/>
    <w:rsid w:val="003B2C7B"/>
    <w:rsid w:val="003B2D21"/>
    <w:rsid w:val="003B34C6"/>
    <w:rsid w:val="003B467B"/>
    <w:rsid w:val="003B4EA5"/>
    <w:rsid w:val="003B5557"/>
    <w:rsid w:val="003B6B1A"/>
    <w:rsid w:val="003B6FBD"/>
    <w:rsid w:val="003C0825"/>
    <w:rsid w:val="003C1C5A"/>
    <w:rsid w:val="003C1D0E"/>
    <w:rsid w:val="003C278B"/>
    <w:rsid w:val="003C3DAA"/>
    <w:rsid w:val="003C43F6"/>
    <w:rsid w:val="003C45AA"/>
    <w:rsid w:val="003C6651"/>
    <w:rsid w:val="003C73C0"/>
    <w:rsid w:val="003C73DE"/>
    <w:rsid w:val="003C7C34"/>
    <w:rsid w:val="003C7E1D"/>
    <w:rsid w:val="003D0E7F"/>
    <w:rsid w:val="003D0F37"/>
    <w:rsid w:val="003D1C52"/>
    <w:rsid w:val="003D1FE8"/>
    <w:rsid w:val="003D3831"/>
    <w:rsid w:val="003D431B"/>
    <w:rsid w:val="003D44C3"/>
    <w:rsid w:val="003D5150"/>
    <w:rsid w:val="003D752F"/>
    <w:rsid w:val="003D7702"/>
    <w:rsid w:val="003E081F"/>
    <w:rsid w:val="003E0A13"/>
    <w:rsid w:val="003E200E"/>
    <w:rsid w:val="003E255B"/>
    <w:rsid w:val="003E4236"/>
    <w:rsid w:val="003E5021"/>
    <w:rsid w:val="003E6DEB"/>
    <w:rsid w:val="003F0734"/>
    <w:rsid w:val="003F1445"/>
    <w:rsid w:val="003F1901"/>
    <w:rsid w:val="003F1C3A"/>
    <w:rsid w:val="003F4004"/>
    <w:rsid w:val="003F45E2"/>
    <w:rsid w:val="003F5331"/>
    <w:rsid w:val="003F6C81"/>
    <w:rsid w:val="003F7468"/>
    <w:rsid w:val="003F77A6"/>
    <w:rsid w:val="003F7EA3"/>
    <w:rsid w:val="004005AE"/>
    <w:rsid w:val="0040159F"/>
    <w:rsid w:val="00401610"/>
    <w:rsid w:val="00401B84"/>
    <w:rsid w:val="00402058"/>
    <w:rsid w:val="00403231"/>
    <w:rsid w:val="00404CD4"/>
    <w:rsid w:val="00405F08"/>
    <w:rsid w:val="00406725"/>
    <w:rsid w:val="00406E17"/>
    <w:rsid w:val="00407A7C"/>
    <w:rsid w:val="0041086B"/>
    <w:rsid w:val="00410C53"/>
    <w:rsid w:val="0041154D"/>
    <w:rsid w:val="00412C48"/>
    <w:rsid w:val="00414698"/>
    <w:rsid w:val="004174BF"/>
    <w:rsid w:val="004228BC"/>
    <w:rsid w:val="00423434"/>
    <w:rsid w:val="0042384C"/>
    <w:rsid w:val="004246D5"/>
    <w:rsid w:val="0042565E"/>
    <w:rsid w:val="00425C98"/>
    <w:rsid w:val="00430F84"/>
    <w:rsid w:val="00431A30"/>
    <w:rsid w:val="004327AC"/>
    <w:rsid w:val="00432C05"/>
    <w:rsid w:val="00433406"/>
    <w:rsid w:val="0043518F"/>
    <w:rsid w:val="004371D4"/>
    <w:rsid w:val="00440379"/>
    <w:rsid w:val="004408C9"/>
    <w:rsid w:val="00441393"/>
    <w:rsid w:val="0044165B"/>
    <w:rsid w:val="00443712"/>
    <w:rsid w:val="004449A4"/>
    <w:rsid w:val="00445426"/>
    <w:rsid w:val="0044665C"/>
    <w:rsid w:val="004473A3"/>
    <w:rsid w:val="00447CF0"/>
    <w:rsid w:val="00447EDC"/>
    <w:rsid w:val="00450D78"/>
    <w:rsid w:val="00455108"/>
    <w:rsid w:val="00455EF9"/>
    <w:rsid w:val="00456B5C"/>
    <w:rsid w:val="00456CBB"/>
    <w:rsid w:val="00456E85"/>
    <w:rsid w:val="00456F10"/>
    <w:rsid w:val="004603CC"/>
    <w:rsid w:val="00461631"/>
    <w:rsid w:val="00462F23"/>
    <w:rsid w:val="00463450"/>
    <w:rsid w:val="00464404"/>
    <w:rsid w:val="00465964"/>
    <w:rsid w:val="00466C98"/>
    <w:rsid w:val="0046716F"/>
    <w:rsid w:val="00467487"/>
    <w:rsid w:val="00467552"/>
    <w:rsid w:val="004706B5"/>
    <w:rsid w:val="00472AE9"/>
    <w:rsid w:val="00473A9D"/>
    <w:rsid w:val="00473F90"/>
    <w:rsid w:val="00474075"/>
    <w:rsid w:val="00474746"/>
    <w:rsid w:val="00475FB0"/>
    <w:rsid w:val="00476942"/>
    <w:rsid w:val="004770D9"/>
    <w:rsid w:val="00477D62"/>
    <w:rsid w:val="004806B2"/>
    <w:rsid w:val="0048131A"/>
    <w:rsid w:val="004818D7"/>
    <w:rsid w:val="00481FC0"/>
    <w:rsid w:val="004846B4"/>
    <w:rsid w:val="00485072"/>
    <w:rsid w:val="00485500"/>
    <w:rsid w:val="00485CC9"/>
    <w:rsid w:val="00486A0A"/>
    <w:rsid w:val="00486B9B"/>
    <w:rsid w:val="004871A2"/>
    <w:rsid w:val="0049123A"/>
    <w:rsid w:val="00492A8D"/>
    <w:rsid w:val="00492F75"/>
    <w:rsid w:val="004939DF"/>
    <w:rsid w:val="004944C8"/>
    <w:rsid w:val="00494837"/>
    <w:rsid w:val="00494EA6"/>
    <w:rsid w:val="00496F6D"/>
    <w:rsid w:val="00497682"/>
    <w:rsid w:val="004976C5"/>
    <w:rsid w:val="00497B48"/>
    <w:rsid w:val="004A0EBF"/>
    <w:rsid w:val="004A1C06"/>
    <w:rsid w:val="004A2D66"/>
    <w:rsid w:val="004A3649"/>
    <w:rsid w:val="004A3E55"/>
    <w:rsid w:val="004A43C9"/>
    <w:rsid w:val="004A4EC4"/>
    <w:rsid w:val="004A6691"/>
    <w:rsid w:val="004B0339"/>
    <w:rsid w:val="004B07DD"/>
    <w:rsid w:val="004B0F4B"/>
    <w:rsid w:val="004B134B"/>
    <w:rsid w:val="004B1883"/>
    <w:rsid w:val="004B24A5"/>
    <w:rsid w:val="004B3DB4"/>
    <w:rsid w:val="004B4599"/>
    <w:rsid w:val="004B4FD0"/>
    <w:rsid w:val="004B51A6"/>
    <w:rsid w:val="004C0E4B"/>
    <w:rsid w:val="004C106C"/>
    <w:rsid w:val="004C11D9"/>
    <w:rsid w:val="004C2E9B"/>
    <w:rsid w:val="004C3F46"/>
    <w:rsid w:val="004C50BC"/>
    <w:rsid w:val="004C53B9"/>
    <w:rsid w:val="004C66D0"/>
    <w:rsid w:val="004C79F6"/>
    <w:rsid w:val="004C7F0D"/>
    <w:rsid w:val="004D013B"/>
    <w:rsid w:val="004D1EDF"/>
    <w:rsid w:val="004D2431"/>
    <w:rsid w:val="004D4A09"/>
    <w:rsid w:val="004D4C20"/>
    <w:rsid w:val="004D5597"/>
    <w:rsid w:val="004D6075"/>
    <w:rsid w:val="004D6CFF"/>
    <w:rsid w:val="004E07C3"/>
    <w:rsid w:val="004E0AF7"/>
    <w:rsid w:val="004E0BBB"/>
    <w:rsid w:val="004E181F"/>
    <w:rsid w:val="004E1AAA"/>
    <w:rsid w:val="004E1D57"/>
    <w:rsid w:val="004E2432"/>
    <w:rsid w:val="004E2F16"/>
    <w:rsid w:val="004E3918"/>
    <w:rsid w:val="004E3F16"/>
    <w:rsid w:val="004E4F7D"/>
    <w:rsid w:val="004E5E0B"/>
    <w:rsid w:val="004E6365"/>
    <w:rsid w:val="004E65EF"/>
    <w:rsid w:val="004E67DC"/>
    <w:rsid w:val="004E7E8C"/>
    <w:rsid w:val="004F0336"/>
    <w:rsid w:val="004F0777"/>
    <w:rsid w:val="004F2447"/>
    <w:rsid w:val="004F2A75"/>
    <w:rsid w:val="004F3F83"/>
    <w:rsid w:val="004F4474"/>
    <w:rsid w:val="004F5930"/>
    <w:rsid w:val="004F5FD5"/>
    <w:rsid w:val="004F6057"/>
    <w:rsid w:val="004F6196"/>
    <w:rsid w:val="004F687B"/>
    <w:rsid w:val="004F731A"/>
    <w:rsid w:val="005011A6"/>
    <w:rsid w:val="005015E7"/>
    <w:rsid w:val="00502E7C"/>
    <w:rsid w:val="00502F0D"/>
    <w:rsid w:val="00503044"/>
    <w:rsid w:val="00503357"/>
    <w:rsid w:val="00503EC7"/>
    <w:rsid w:val="005042FB"/>
    <w:rsid w:val="0050464C"/>
    <w:rsid w:val="00504847"/>
    <w:rsid w:val="00504FA3"/>
    <w:rsid w:val="00505E9C"/>
    <w:rsid w:val="00506830"/>
    <w:rsid w:val="00507201"/>
    <w:rsid w:val="00510044"/>
    <w:rsid w:val="00510785"/>
    <w:rsid w:val="00510AD9"/>
    <w:rsid w:val="00510D36"/>
    <w:rsid w:val="005123F7"/>
    <w:rsid w:val="00512D81"/>
    <w:rsid w:val="00513A4E"/>
    <w:rsid w:val="00515056"/>
    <w:rsid w:val="00517AD4"/>
    <w:rsid w:val="00521257"/>
    <w:rsid w:val="00521566"/>
    <w:rsid w:val="0052337D"/>
    <w:rsid w:val="00523666"/>
    <w:rsid w:val="00524A9C"/>
    <w:rsid w:val="00525922"/>
    <w:rsid w:val="00525A30"/>
    <w:rsid w:val="00525CBC"/>
    <w:rsid w:val="00526234"/>
    <w:rsid w:val="00526A86"/>
    <w:rsid w:val="0053134A"/>
    <w:rsid w:val="005320C3"/>
    <w:rsid w:val="00534F34"/>
    <w:rsid w:val="0053692E"/>
    <w:rsid w:val="005378A6"/>
    <w:rsid w:val="00540465"/>
    <w:rsid w:val="00540942"/>
    <w:rsid w:val="00540BBE"/>
    <w:rsid w:val="00541804"/>
    <w:rsid w:val="00542E42"/>
    <w:rsid w:val="005432EE"/>
    <w:rsid w:val="00544D1E"/>
    <w:rsid w:val="00547837"/>
    <w:rsid w:val="005506AA"/>
    <w:rsid w:val="0055091D"/>
    <w:rsid w:val="00550F34"/>
    <w:rsid w:val="00551754"/>
    <w:rsid w:val="00552432"/>
    <w:rsid w:val="0055335A"/>
    <w:rsid w:val="00554B63"/>
    <w:rsid w:val="00556463"/>
    <w:rsid w:val="00556712"/>
    <w:rsid w:val="00556827"/>
    <w:rsid w:val="00557434"/>
    <w:rsid w:val="00560D89"/>
    <w:rsid w:val="00563BDF"/>
    <w:rsid w:val="00565AE8"/>
    <w:rsid w:val="005700D7"/>
    <w:rsid w:val="00570A1E"/>
    <w:rsid w:val="00570D4C"/>
    <w:rsid w:val="00571573"/>
    <w:rsid w:val="005720D3"/>
    <w:rsid w:val="005724D1"/>
    <w:rsid w:val="00572648"/>
    <w:rsid w:val="005735D5"/>
    <w:rsid w:val="005742BD"/>
    <w:rsid w:val="00580035"/>
    <w:rsid w:val="005805D2"/>
    <w:rsid w:val="00581BAA"/>
    <w:rsid w:val="00584609"/>
    <w:rsid w:val="00584C99"/>
    <w:rsid w:val="00585C59"/>
    <w:rsid w:val="00585F48"/>
    <w:rsid w:val="0058759B"/>
    <w:rsid w:val="00590ADD"/>
    <w:rsid w:val="00592F4F"/>
    <w:rsid w:val="00593789"/>
    <w:rsid w:val="00595415"/>
    <w:rsid w:val="005960A2"/>
    <w:rsid w:val="00596359"/>
    <w:rsid w:val="00596A2D"/>
    <w:rsid w:val="00597652"/>
    <w:rsid w:val="00597AB4"/>
    <w:rsid w:val="005A0703"/>
    <w:rsid w:val="005A080B"/>
    <w:rsid w:val="005A1210"/>
    <w:rsid w:val="005A1808"/>
    <w:rsid w:val="005A4769"/>
    <w:rsid w:val="005A5090"/>
    <w:rsid w:val="005A645E"/>
    <w:rsid w:val="005A721F"/>
    <w:rsid w:val="005A7E45"/>
    <w:rsid w:val="005B0094"/>
    <w:rsid w:val="005B1294"/>
    <w:rsid w:val="005B12A5"/>
    <w:rsid w:val="005B1BB2"/>
    <w:rsid w:val="005B2711"/>
    <w:rsid w:val="005B29E9"/>
    <w:rsid w:val="005B2A65"/>
    <w:rsid w:val="005B7BC9"/>
    <w:rsid w:val="005C161A"/>
    <w:rsid w:val="005C1BCB"/>
    <w:rsid w:val="005C1E74"/>
    <w:rsid w:val="005C2312"/>
    <w:rsid w:val="005C32B2"/>
    <w:rsid w:val="005C4735"/>
    <w:rsid w:val="005C5C63"/>
    <w:rsid w:val="005C6845"/>
    <w:rsid w:val="005C758A"/>
    <w:rsid w:val="005C79DF"/>
    <w:rsid w:val="005D03E9"/>
    <w:rsid w:val="005D147A"/>
    <w:rsid w:val="005D22C9"/>
    <w:rsid w:val="005D2F37"/>
    <w:rsid w:val="005D304B"/>
    <w:rsid w:val="005D3AF4"/>
    <w:rsid w:val="005D3EA7"/>
    <w:rsid w:val="005D618B"/>
    <w:rsid w:val="005D6E5D"/>
    <w:rsid w:val="005D797B"/>
    <w:rsid w:val="005D7AAA"/>
    <w:rsid w:val="005E067E"/>
    <w:rsid w:val="005E1ACB"/>
    <w:rsid w:val="005E2BB2"/>
    <w:rsid w:val="005E2C10"/>
    <w:rsid w:val="005E3989"/>
    <w:rsid w:val="005E438E"/>
    <w:rsid w:val="005E4659"/>
    <w:rsid w:val="005E657A"/>
    <w:rsid w:val="005F0229"/>
    <w:rsid w:val="005F1386"/>
    <w:rsid w:val="005F1545"/>
    <w:rsid w:val="005F1742"/>
    <w:rsid w:val="005F17C2"/>
    <w:rsid w:val="005F17CA"/>
    <w:rsid w:val="005F1A28"/>
    <w:rsid w:val="005F4BC9"/>
    <w:rsid w:val="005F51BD"/>
    <w:rsid w:val="005F5DA8"/>
    <w:rsid w:val="005F63DF"/>
    <w:rsid w:val="005F65A8"/>
    <w:rsid w:val="005F71E3"/>
    <w:rsid w:val="0060031B"/>
    <w:rsid w:val="00600894"/>
    <w:rsid w:val="00600C2B"/>
    <w:rsid w:val="0060282A"/>
    <w:rsid w:val="006028BB"/>
    <w:rsid w:val="00605B28"/>
    <w:rsid w:val="006101E2"/>
    <w:rsid w:val="00611413"/>
    <w:rsid w:val="00611F54"/>
    <w:rsid w:val="006127AC"/>
    <w:rsid w:val="00612C21"/>
    <w:rsid w:val="00613FE1"/>
    <w:rsid w:val="00614E25"/>
    <w:rsid w:val="00615113"/>
    <w:rsid w:val="006163DC"/>
    <w:rsid w:val="00620103"/>
    <w:rsid w:val="00620205"/>
    <w:rsid w:val="0062024A"/>
    <w:rsid w:val="00620930"/>
    <w:rsid w:val="006218E8"/>
    <w:rsid w:val="006230A3"/>
    <w:rsid w:val="00623FA3"/>
    <w:rsid w:val="00624BD1"/>
    <w:rsid w:val="00626A9E"/>
    <w:rsid w:val="006270E9"/>
    <w:rsid w:val="00627501"/>
    <w:rsid w:val="00627946"/>
    <w:rsid w:val="006303F9"/>
    <w:rsid w:val="006311E7"/>
    <w:rsid w:val="00633A04"/>
    <w:rsid w:val="00633B7D"/>
    <w:rsid w:val="00633DB0"/>
    <w:rsid w:val="00634A78"/>
    <w:rsid w:val="00635798"/>
    <w:rsid w:val="00637675"/>
    <w:rsid w:val="00637D1B"/>
    <w:rsid w:val="00640210"/>
    <w:rsid w:val="00640894"/>
    <w:rsid w:val="00642006"/>
    <w:rsid w:val="00642025"/>
    <w:rsid w:val="006430DD"/>
    <w:rsid w:val="006436FD"/>
    <w:rsid w:val="00643D85"/>
    <w:rsid w:val="00645F61"/>
    <w:rsid w:val="006464ED"/>
    <w:rsid w:val="00646C54"/>
    <w:rsid w:val="00646E87"/>
    <w:rsid w:val="0064750F"/>
    <w:rsid w:val="0065107F"/>
    <w:rsid w:val="00651B35"/>
    <w:rsid w:val="00651F8A"/>
    <w:rsid w:val="00652374"/>
    <w:rsid w:val="00654196"/>
    <w:rsid w:val="0065475C"/>
    <w:rsid w:val="00655222"/>
    <w:rsid w:val="00655EC1"/>
    <w:rsid w:val="00655ECD"/>
    <w:rsid w:val="00661445"/>
    <w:rsid w:val="00661946"/>
    <w:rsid w:val="00663445"/>
    <w:rsid w:val="00663751"/>
    <w:rsid w:val="00664D93"/>
    <w:rsid w:val="00664E3B"/>
    <w:rsid w:val="00666061"/>
    <w:rsid w:val="00666338"/>
    <w:rsid w:val="006664A0"/>
    <w:rsid w:val="00666836"/>
    <w:rsid w:val="00667424"/>
    <w:rsid w:val="00667792"/>
    <w:rsid w:val="00667A47"/>
    <w:rsid w:val="00667ECB"/>
    <w:rsid w:val="006702D2"/>
    <w:rsid w:val="0067154B"/>
    <w:rsid w:val="00671677"/>
    <w:rsid w:val="006744D8"/>
    <w:rsid w:val="006746AE"/>
    <w:rsid w:val="006750F2"/>
    <w:rsid w:val="006752D6"/>
    <w:rsid w:val="006758DE"/>
    <w:rsid w:val="006758E8"/>
    <w:rsid w:val="00675D91"/>
    <w:rsid w:val="00675E02"/>
    <w:rsid w:val="00676489"/>
    <w:rsid w:val="00676D0B"/>
    <w:rsid w:val="0067752B"/>
    <w:rsid w:val="006777C0"/>
    <w:rsid w:val="006803DA"/>
    <w:rsid w:val="00681162"/>
    <w:rsid w:val="00681299"/>
    <w:rsid w:val="00681332"/>
    <w:rsid w:val="00681D64"/>
    <w:rsid w:val="00682498"/>
    <w:rsid w:val="006840C6"/>
    <w:rsid w:val="0068412A"/>
    <w:rsid w:val="006845C5"/>
    <w:rsid w:val="0068553C"/>
    <w:rsid w:val="00685CBE"/>
    <w:rsid w:val="00685D70"/>
    <w:rsid w:val="00685F34"/>
    <w:rsid w:val="00691405"/>
    <w:rsid w:val="00692AE8"/>
    <w:rsid w:val="00692BBD"/>
    <w:rsid w:val="0069520E"/>
    <w:rsid w:val="00695656"/>
    <w:rsid w:val="00696CA1"/>
    <w:rsid w:val="00696D30"/>
    <w:rsid w:val="00696F2D"/>
    <w:rsid w:val="00696FE8"/>
    <w:rsid w:val="0069713F"/>
    <w:rsid w:val="006975A8"/>
    <w:rsid w:val="006A00E6"/>
    <w:rsid w:val="006A1012"/>
    <w:rsid w:val="006A1473"/>
    <w:rsid w:val="006A1488"/>
    <w:rsid w:val="006A5FD3"/>
    <w:rsid w:val="006A6F38"/>
    <w:rsid w:val="006A725C"/>
    <w:rsid w:val="006A7A87"/>
    <w:rsid w:val="006B0C7E"/>
    <w:rsid w:val="006B16F5"/>
    <w:rsid w:val="006B2C30"/>
    <w:rsid w:val="006B364F"/>
    <w:rsid w:val="006B3C9D"/>
    <w:rsid w:val="006B4234"/>
    <w:rsid w:val="006B4E8A"/>
    <w:rsid w:val="006B534C"/>
    <w:rsid w:val="006B5D97"/>
    <w:rsid w:val="006B6436"/>
    <w:rsid w:val="006B6458"/>
    <w:rsid w:val="006C0504"/>
    <w:rsid w:val="006C0DF4"/>
    <w:rsid w:val="006C10E9"/>
    <w:rsid w:val="006C1376"/>
    <w:rsid w:val="006C18B8"/>
    <w:rsid w:val="006C1B3B"/>
    <w:rsid w:val="006C23E9"/>
    <w:rsid w:val="006C3479"/>
    <w:rsid w:val="006C48F9"/>
    <w:rsid w:val="006C4BD2"/>
    <w:rsid w:val="006C53A4"/>
    <w:rsid w:val="006C54EF"/>
    <w:rsid w:val="006C5CEA"/>
    <w:rsid w:val="006C6B3C"/>
    <w:rsid w:val="006C7241"/>
    <w:rsid w:val="006C763F"/>
    <w:rsid w:val="006D27D6"/>
    <w:rsid w:val="006D2A72"/>
    <w:rsid w:val="006D2B48"/>
    <w:rsid w:val="006D37F9"/>
    <w:rsid w:val="006D4590"/>
    <w:rsid w:val="006D5E91"/>
    <w:rsid w:val="006D66BD"/>
    <w:rsid w:val="006D67E6"/>
    <w:rsid w:val="006E0BCA"/>
    <w:rsid w:val="006E0E7D"/>
    <w:rsid w:val="006E10BF"/>
    <w:rsid w:val="006E11C7"/>
    <w:rsid w:val="006E14E7"/>
    <w:rsid w:val="006E1512"/>
    <w:rsid w:val="006E264A"/>
    <w:rsid w:val="006E3615"/>
    <w:rsid w:val="006E44D4"/>
    <w:rsid w:val="006E5D78"/>
    <w:rsid w:val="006E60AD"/>
    <w:rsid w:val="006E65D0"/>
    <w:rsid w:val="006E7064"/>
    <w:rsid w:val="006E76C7"/>
    <w:rsid w:val="006F0AD1"/>
    <w:rsid w:val="006F11EC"/>
    <w:rsid w:val="006F1C14"/>
    <w:rsid w:val="006F79F6"/>
    <w:rsid w:val="00701EE2"/>
    <w:rsid w:val="00703578"/>
    <w:rsid w:val="00703A50"/>
    <w:rsid w:val="00703A6A"/>
    <w:rsid w:val="00704AD7"/>
    <w:rsid w:val="00710D59"/>
    <w:rsid w:val="0071160D"/>
    <w:rsid w:val="00711B0B"/>
    <w:rsid w:val="007123DB"/>
    <w:rsid w:val="0071266E"/>
    <w:rsid w:val="00712FDE"/>
    <w:rsid w:val="007130BF"/>
    <w:rsid w:val="00715E4E"/>
    <w:rsid w:val="00717C07"/>
    <w:rsid w:val="00721C79"/>
    <w:rsid w:val="00722236"/>
    <w:rsid w:val="007234C5"/>
    <w:rsid w:val="00724C6E"/>
    <w:rsid w:val="00725CCA"/>
    <w:rsid w:val="0072737A"/>
    <w:rsid w:val="00727656"/>
    <w:rsid w:val="0073019B"/>
    <w:rsid w:val="007311E7"/>
    <w:rsid w:val="00731DEE"/>
    <w:rsid w:val="00733C83"/>
    <w:rsid w:val="00733D67"/>
    <w:rsid w:val="00734BC6"/>
    <w:rsid w:val="00735B9E"/>
    <w:rsid w:val="00735F94"/>
    <w:rsid w:val="007400C6"/>
    <w:rsid w:val="0074017D"/>
    <w:rsid w:val="00740440"/>
    <w:rsid w:val="00740E89"/>
    <w:rsid w:val="007415C6"/>
    <w:rsid w:val="007427B2"/>
    <w:rsid w:val="0074365B"/>
    <w:rsid w:val="007444DC"/>
    <w:rsid w:val="00745FFE"/>
    <w:rsid w:val="007461FB"/>
    <w:rsid w:val="00746DD6"/>
    <w:rsid w:val="00750BD8"/>
    <w:rsid w:val="007515B3"/>
    <w:rsid w:val="00751767"/>
    <w:rsid w:val="007527DD"/>
    <w:rsid w:val="00753455"/>
    <w:rsid w:val="007541D3"/>
    <w:rsid w:val="0075453D"/>
    <w:rsid w:val="00754A25"/>
    <w:rsid w:val="00754AC3"/>
    <w:rsid w:val="00756ACD"/>
    <w:rsid w:val="007577D7"/>
    <w:rsid w:val="00757AFE"/>
    <w:rsid w:val="007608EF"/>
    <w:rsid w:val="0076224F"/>
    <w:rsid w:val="00764552"/>
    <w:rsid w:val="00764B82"/>
    <w:rsid w:val="00764E32"/>
    <w:rsid w:val="0076503F"/>
    <w:rsid w:val="007651E0"/>
    <w:rsid w:val="0076544F"/>
    <w:rsid w:val="00765D0E"/>
    <w:rsid w:val="00766518"/>
    <w:rsid w:val="00766B76"/>
    <w:rsid w:val="00766E5C"/>
    <w:rsid w:val="00766EC9"/>
    <w:rsid w:val="00771461"/>
    <w:rsid w:val="007715E8"/>
    <w:rsid w:val="0077402C"/>
    <w:rsid w:val="007746F3"/>
    <w:rsid w:val="007757A4"/>
    <w:rsid w:val="007758AC"/>
    <w:rsid w:val="00776004"/>
    <w:rsid w:val="0077656C"/>
    <w:rsid w:val="00777993"/>
    <w:rsid w:val="007779B0"/>
    <w:rsid w:val="00781F92"/>
    <w:rsid w:val="007821FE"/>
    <w:rsid w:val="00783BC7"/>
    <w:rsid w:val="0078486B"/>
    <w:rsid w:val="00785A39"/>
    <w:rsid w:val="007867EE"/>
    <w:rsid w:val="00786C14"/>
    <w:rsid w:val="00786DE8"/>
    <w:rsid w:val="007878FB"/>
    <w:rsid w:val="00787D8A"/>
    <w:rsid w:val="00790277"/>
    <w:rsid w:val="00790722"/>
    <w:rsid w:val="00790766"/>
    <w:rsid w:val="00790A51"/>
    <w:rsid w:val="00790F64"/>
    <w:rsid w:val="007912DA"/>
    <w:rsid w:val="00791EBC"/>
    <w:rsid w:val="007926F8"/>
    <w:rsid w:val="0079318B"/>
    <w:rsid w:val="00793577"/>
    <w:rsid w:val="0079417A"/>
    <w:rsid w:val="00794690"/>
    <w:rsid w:val="00794A35"/>
    <w:rsid w:val="007950FC"/>
    <w:rsid w:val="00795637"/>
    <w:rsid w:val="007962BF"/>
    <w:rsid w:val="007967A3"/>
    <w:rsid w:val="00797296"/>
    <w:rsid w:val="00797EF8"/>
    <w:rsid w:val="007A0315"/>
    <w:rsid w:val="007A074E"/>
    <w:rsid w:val="007A0E01"/>
    <w:rsid w:val="007A28DA"/>
    <w:rsid w:val="007A3291"/>
    <w:rsid w:val="007A446A"/>
    <w:rsid w:val="007A53A6"/>
    <w:rsid w:val="007A6159"/>
    <w:rsid w:val="007A6B4E"/>
    <w:rsid w:val="007A6FCD"/>
    <w:rsid w:val="007A704B"/>
    <w:rsid w:val="007B03DA"/>
    <w:rsid w:val="007B07D5"/>
    <w:rsid w:val="007B1161"/>
    <w:rsid w:val="007B27E9"/>
    <w:rsid w:val="007B2BD1"/>
    <w:rsid w:val="007B2C5B"/>
    <w:rsid w:val="007B2D06"/>
    <w:rsid w:val="007B2D11"/>
    <w:rsid w:val="007B354A"/>
    <w:rsid w:val="007B35D0"/>
    <w:rsid w:val="007B37A9"/>
    <w:rsid w:val="007B4137"/>
    <w:rsid w:val="007B6700"/>
    <w:rsid w:val="007B6A93"/>
    <w:rsid w:val="007B6AED"/>
    <w:rsid w:val="007B7BEC"/>
    <w:rsid w:val="007C13DB"/>
    <w:rsid w:val="007C1E39"/>
    <w:rsid w:val="007C36CA"/>
    <w:rsid w:val="007C3A70"/>
    <w:rsid w:val="007C60E6"/>
    <w:rsid w:val="007C6AB8"/>
    <w:rsid w:val="007C6C53"/>
    <w:rsid w:val="007C7385"/>
    <w:rsid w:val="007D0429"/>
    <w:rsid w:val="007D120C"/>
    <w:rsid w:val="007D12CD"/>
    <w:rsid w:val="007D1685"/>
    <w:rsid w:val="007D1805"/>
    <w:rsid w:val="007D1CD4"/>
    <w:rsid w:val="007D2107"/>
    <w:rsid w:val="007D2762"/>
    <w:rsid w:val="007D3A42"/>
    <w:rsid w:val="007D408A"/>
    <w:rsid w:val="007D5876"/>
    <w:rsid w:val="007D5895"/>
    <w:rsid w:val="007D5D30"/>
    <w:rsid w:val="007D77AB"/>
    <w:rsid w:val="007D7B79"/>
    <w:rsid w:val="007D7BA9"/>
    <w:rsid w:val="007E0AAE"/>
    <w:rsid w:val="007E1899"/>
    <w:rsid w:val="007E1EAC"/>
    <w:rsid w:val="007E28D0"/>
    <w:rsid w:val="007E2BBD"/>
    <w:rsid w:val="007E2D9B"/>
    <w:rsid w:val="007E30DF"/>
    <w:rsid w:val="007E38C8"/>
    <w:rsid w:val="007E467B"/>
    <w:rsid w:val="007E46D2"/>
    <w:rsid w:val="007F1603"/>
    <w:rsid w:val="007F1CF1"/>
    <w:rsid w:val="007F22B3"/>
    <w:rsid w:val="007F32D4"/>
    <w:rsid w:val="007F4092"/>
    <w:rsid w:val="007F447D"/>
    <w:rsid w:val="007F5364"/>
    <w:rsid w:val="007F5367"/>
    <w:rsid w:val="007F6EC6"/>
    <w:rsid w:val="007F7544"/>
    <w:rsid w:val="00800995"/>
    <w:rsid w:val="00801009"/>
    <w:rsid w:val="00804D8A"/>
    <w:rsid w:val="00805D2B"/>
    <w:rsid w:val="00806163"/>
    <w:rsid w:val="00806711"/>
    <w:rsid w:val="008104D0"/>
    <w:rsid w:val="0081196B"/>
    <w:rsid w:val="00813BCC"/>
    <w:rsid w:val="00814012"/>
    <w:rsid w:val="008164AB"/>
    <w:rsid w:val="00816F79"/>
    <w:rsid w:val="008172F8"/>
    <w:rsid w:val="00821147"/>
    <w:rsid w:val="00821743"/>
    <w:rsid w:val="008221EA"/>
    <w:rsid w:val="008221ED"/>
    <w:rsid w:val="00822C22"/>
    <w:rsid w:val="00823CBA"/>
    <w:rsid w:val="00825FDB"/>
    <w:rsid w:val="00830027"/>
    <w:rsid w:val="00830613"/>
    <w:rsid w:val="008326B2"/>
    <w:rsid w:val="00834665"/>
    <w:rsid w:val="00835C63"/>
    <w:rsid w:val="00835E63"/>
    <w:rsid w:val="00836590"/>
    <w:rsid w:val="008373BB"/>
    <w:rsid w:val="00840183"/>
    <w:rsid w:val="00841B07"/>
    <w:rsid w:val="00842109"/>
    <w:rsid w:val="00845014"/>
    <w:rsid w:val="00845168"/>
    <w:rsid w:val="00845BBE"/>
    <w:rsid w:val="00846831"/>
    <w:rsid w:val="00847025"/>
    <w:rsid w:val="008511F8"/>
    <w:rsid w:val="00851F87"/>
    <w:rsid w:val="00853564"/>
    <w:rsid w:val="008537D0"/>
    <w:rsid w:val="008538A8"/>
    <w:rsid w:val="00853DE0"/>
    <w:rsid w:val="00854C0C"/>
    <w:rsid w:val="00855640"/>
    <w:rsid w:val="00855E19"/>
    <w:rsid w:val="008563A1"/>
    <w:rsid w:val="00856D72"/>
    <w:rsid w:val="0085709D"/>
    <w:rsid w:val="0085724F"/>
    <w:rsid w:val="008602F8"/>
    <w:rsid w:val="008603A8"/>
    <w:rsid w:val="00860822"/>
    <w:rsid w:val="0086297D"/>
    <w:rsid w:val="00865532"/>
    <w:rsid w:val="008662E5"/>
    <w:rsid w:val="00867056"/>
    <w:rsid w:val="00867686"/>
    <w:rsid w:val="00867BA0"/>
    <w:rsid w:val="00867BC3"/>
    <w:rsid w:val="00870408"/>
    <w:rsid w:val="00870F83"/>
    <w:rsid w:val="008737D3"/>
    <w:rsid w:val="008737FA"/>
    <w:rsid w:val="008741E1"/>
    <w:rsid w:val="008747E0"/>
    <w:rsid w:val="0087524E"/>
    <w:rsid w:val="00876841"/>
    <w:rsid w:val="00876AEF"/>
    <w:rsid w:val="00876FE8"/>
    <w:rsid w:val="00880387"/>
    <w:rsid w:val="008805BB"/>
    <w:rsid w:val="0088203B"/>
    <w:rsid w:val="00882455"/>
    <w:rsid w:val="00882A9E"/>
    <w:rsid w:val="00882B3C"/>
    <w:rsid w:val="00882CAE"/>
    <w:rsid w:val="008834AC"/>
    <w:rsid w:val="008853A6"/>
    <w:rsid w:val="00886742"/>
    <w:rsid w:val="0088735D"/>
    <w:rsid w:val="0088783D"/>
    <w:rsid w:val="00890387"/>
    <w:rsid w:val="008914F7"/>
    <w:rsid w:val="00891B87"/>
    <w:rsid w:val="00891CD7"/>
    <w:rsid w:val="008921A4"/>
    <w:rsid w:val="008922BC"/>
    <w:rsid w:val="008925B4"/>
    <w:rsid w:val="00892D65"/>
    <w:rsid w:val="00893EAF"/>
    <w:rsid w:val="00894ED0"/>
    <w:rsid w:val="00895D07"/>
    <w:rsid w:val="00896357"/>
    <w:rsid w:val="008971B6"/>
    <w:rsid w:val="008972C3"/>
    <w:rsid w:val="008A0536"/>
    <w:rsid w:val="008A1004"/>
    <w:rsid w:val="008A1FC3"/>
    <w:rsid w:val="008A201D"/>
    <w:rsid w:val="008A2391"/>
    <w:rsid w:val="008A243F"/>
    <w:rsid w:val="008A28D9"/>
    <w:rsid w:val="008A30BA"/>
    <w:rsid w:val="008A3258"/>
    <w:rsid w:val="008A37A1"/>
    <w:rsid w:val="008A6C43"/>
    <w:rsid w:val="008A7E14"/>
    <w:rsid w:val="008B0AF9"/>
    <w:rsid w:val="008B0E61"/>
    <w:rsid w:val="008B20D9"/>
    <w:rsid w:val="008B21C7"/>
    <w:rsid w:val="008B25C4"/>
    <w:rsid w:val="008B31A7"/>
    <w:rsid w:val="008B3713"/>
    <w:rsid w:val="008B3B0B"/>
    <w:rsid w:val="008B46F3"/>
    <w:rsid w:val="008B479B"/>
    <w:rsid w:val="008B4AEA"/>
    <w:rsid w:val="008B6427"/>
    <w:rsid w:val="008B6575"/>
    <w:rsid w:val="008C2245"/>
    <w:rsid w:val="008C265C"/>
    <w:rsid w:val="008C293B"/>
    <w:rsid w:val="008C33B5"/>
    <w:rsid w:val="008C3A72"/>
    <w:rsid w:val="008C3E50"/>
    <w:rsid w:val="008C4B81"/>
    <w:rsid w:val="008C6036"/>
    <w:rsid w:val="008C6969"/>
    <w:rsid w:val="008D1166"/>
    <w:rsid w:val="008D20D0"/>
    <w:rsid w:val="008D2863"/>
    <w:rsid w:val="008D29F3"/>
    <w:rsid w:val="008D2EC8"/>
    <w:rsid w:val="008D39FB"/>
    <w:rsid w:val="008D4B5F"/>
    <w:rsid w:val="008D4FF0"/>
    <w:rsid w:val="008D5269"/>
    <w:rsid w:val="008D5678"/>
    <w:rsid w:val="008E1F69"/>
    <w:rsid w:val="008E24A6"/>
    <w:rsid w:val="008E42BF"/>
    <w:rsid w:val="008E432F"/>
    <w:rsid w:val="008E464F"/>
    <w:rsid w:val="008E4742"/>
    <w:rsid w:val="008E56BF"/>
    <w:rsid w:val="008E5780"/>
    <w:rsid w:val="008E6356"/>
    <w:rsid w:val="008E71E8"/>
    <w:rsid w:val="008E7629"/>
    <w:rsid w:val="008E76B1"/>
    <w:rsid w:val="008E7724"/>
    <w:rsid w:val="008E7FAC"/>
    <w:rsid w:val="008F12E9"/>
    <w:rsid w:val="008F1DB9"/>
    <w:rsid w:val="008F1F10"/>
    <w:rsid w:val="008F272E"/>
    <w:rsid w:val="008F38BB"/>
    <w:rsid w:val="008F4F0A"/>
    <w:rsid w:val="008F5425"/>
    <w:rsid w:val="008F57D8"/>
    <w:rsid w:val="008F5EEB"/>
    <w:rsid w:val="008F654F"/>
    <w:rsid w:val="009000C1"/>
    <w:rsid w:val="00902834"/>
    <w:rsid w:val="009028AF"/>
    <w:rsid w:val="009028B6"/>
    <w:rsid w:val="0090391D"/>
    <w:rsid w:val="00905504"/>
    <w:rsid w:val="0090680C"/>
    <w:rsid w:val="00907156"/>
    <w:rsid w:val="009109CC"/>
    <w:rsid w:val="009115DD"/>
    <w:rsid w:val="00912387"/>
    <w:rsid w:val="0091241F"/>
    <w:rsid w:val="0091322D"/>
    <w:rsid w:val="00914330"/>
    <w:rsid w:val="00914E26"/>
    <w:rsid w:val="00914EB1"/>
    <w:rsid w:val="0091590F"/>
    <w:rsid w:val="009164E7"/>
    <w:rsid w:val="0091704B"/>
    <w:rsid w:val="009204D7"/>
    <w:rsid w:val="00920BD6"/>
    <w:rsid w:val="00923B4D"/>
    <w:rsid w:val="00923F1C"/>
    <w:rsid w:val="009240BC"/>
    <w:rsid w:val="00924451"/>
    <w:rsid w:val="0092540C"/>
    <w:rsid w:val="009256D5"/>
    <w:rsid w:val="00925E0F"/>
    <w:rsid w:val="00930647"/>
    <w:rsid w:val="00930989"/>
    <w:rsid w:val="009310FD"/>
    <w:rsid w:val="009315BB"/>
    <w:rsid w:val="00931A57"/>
    <w:rsid w:val="00931E06"/>
    <w:rsid w:val="00932494"/>
    <w:rsid w:val="009332B8"/>
    <w:rsid w:val="00934725"/>
    <w:rsid w:val="0093492E"/>
    <w:rsid w:val="00935AD4"/>
    <w:rsid w:val="009369CD"/>
    <w:rsid w:val="009414E6"/>
    <w:rsid w:val="009425F7"/>
    <w:rsid w:val="00942697"/>
    <w:rsid w:val="00942B79"/>
    <w:rsid w:val="00942F87"/>
    <w:rsid w:val="00945F88"/>
    <w:rsid w:val="009474E8"/>
    <w:rsid w:val="00947FA5"/>
    <w:rsid w:val="009513B7"/>
    <w:rsid w:val="00951584"/>
    <w:rsid w:val="00951A3D"/>
    <w:rsid w:val="009533D4"/>
    <w:rsid w:val="0095450F"/>
    <w:rsid w:val="00956901"/>
    <w:rsid w:val="00961FB2"/>
    <w:rsid w:val="00962EC1"/>
    <w:rsid w:val="009651E9"/>
    <w:rsid w:val="00965783"/>
    <w:rsid w:val="00965D24"/>
    <w:rsid w:val="00965DA5"/>
    <w:rsid w:val="0097114C"/>
    <w:rsid w:val="00971591"/>
    <w:rsid w:val="00971F69"/>
    <w:rsid w:val="00972D0B"/>
    <w:rsid w:val="00972D8B"/>
    <w:rsid w:val="0097328B"/>
    <w:rsid w:val="00974564"/>
    <w:rsid w:val="0097490A"/>
    <w:rsid w:val="00974AC9"/>
    <w:rsid w:val="00974E99"/>
    <w:rsid w:val="00974EDB"/>
    <w:rsid w:val="009764B0"/>
    <w:rsid w:val="009764FA"/>
    <w:rsid w:val="0097692F"/>
    <w:rsid w:val="00976EDD"/>
    <w:rsid w:val="009770B4"/>
    <w:rsid w:val="0097773C"/>
    <w:rsid w:val="00980100"/>
    <w:rsid w:val="00980192"/>
    <w:rsid w:val="00982A22"/>
    <w:rsid w:val="00983B70"/>
    <w:rsid w:val="0098606B"/>
    <w:rsid w:val="00990838"/>
    <w:rsid w:val="00990934"/>
    <w:rsid w:val="00993765"/>
    <w:rsid w:val="009939D7"/>
    <w:rsid w:val="00993A8F"/>
    <w:rsid w:val="00994D97"/>
    <w:rsid w:val="00994E68"/>
    <w:rsid w:val="00995C15"/>
    <w:rsid w:val="00996A37"/>
    <w:rsid w:val="00996EC9"/>
    <w:rsid w:val="00997543"/>
    <w:rsid w:val="009A0269"/>
    <w:rsid w:val="009A07B7"/>
    <w:rsid w:val="009A1E87"/>
    <w:rsid w:val="009A3ECB"/>
    <w:rsid w:val="009A685F"/>
    <w:rsid w:val="009A69A2"/>
    <w:rsid w:val="009A6F6D"/>
    <w:rsid w:val="009A72DF"/>
    <w:rsid w:val="009B1545"/>
    <w:rsid w:val="009B1CB6"/>
    <w:rsid w:val="009B258E"/>
    <w:rsid w:val="009B5023"/>
    <w:rsid w:val="009B509E"/>
    <w:rsid w:val="009B540B"/>
    <w:rsid w:val="009B543F"/>
    <w:rsid w:val="009B5C80"/>
    <w:rsid w:val="009B5CB2"/>
    <w:rsid w:val="009B733E"/>
    <w:rsid w:val="009B785E"/>
    <w:rsid w:val="009B7E4D"/>
    <w:rsid w:val="009C240E"/>
    <w:rsid w:val="009C26F8"/>
    <w:rsid w:val="009C35F8"/>
    <w:rsid w:val="009C390E"/>
    <w:rsid w:val="009C5D9A"/>
    <w:rsid w:val="009C609E"/>
    <w:rsid w:val="009C7607"/>
    <w:rsid w:val="009D058F"/>
    <w:rsid w:val="009D080D"/>
    <w:rsid w:val="009D11AD"/>
    <w:rsid w:val="009D1874"/>
    <w:rsid w:val="009D19C3"/>
    <w:rsid w:val="009D1B26"/>
    <w:rsid w:val="009D21F5"/>
    <w:rsid w:val="009D25B8"/>
    <w:rsid w:val="009D26AB"/>
    <w:rsid w:val="009D4582"/>
    <w:rsid w:val="009D5820"/>
    <w:rsid w:val="009D5AE4"/>
    <w:rsid w:val="009D7A15"/>
    <w:rsid w:val="009E003F"/>
    <w:rsid w:val="009E16EC"/>
    <w:rsid w:val="009E189C"/>
    <w:rsid w:val="009E23A9"/>
    <w:rsid w:val="009E41D3"/>
    <w:rsid w:val="009E433C"/>
    <w:rsid w:val="009E4A4D"/>
    <w:rsid w:val="009E4CA1"/>
    <w:rsid w:val="009E5F96"/>
    <w:rsid w:val="009E6081"/>
    <w:rsid w:val="009E6578"/>
    <w:rsid w:val="009E777D"/>
    <w:rsid w:val="009E7B03"/>
    <w:rsid w:val="009F081F"/>
    <w:rsid w:val="009F16C3"/>
    <w:rsid w:val="009F2FBA"/>
    <w:rsid w:val="009F3B13"/>
    <w:rsid w:val="009F62A8"/>
    <w:rsid w:val="009F6F3C"/>
    <w:rsid w:val="009F735B"/>
    <w:rsid w:val="009F7AA3"/>
    <w:rsid w:val="00A00D11"/>
    <w:rsid w:val="00A028BA"/>
    <w:rsid w:val="00A0471C"/>
    <w:rsid w:val="00A05191"/>
    <w:rsid w:val="00A063ED"/>
    <w:rsid w:val="00A06A3D"/>
    <w:rsid w:val="00A0761C"/>
    <w:rsid w:val="00A0793E"/>
    <w:rsid w:val="00A1099A"/>
    <w:rsid w:val="00A10EBA"/>
    <w:rsid w:val="00A113F4"/>
    <w:rsid w:val="00A119C4"/>
    <w:rsid w:val="00A11DB7"/>
    <w:rsid w:val="00A1337E"/>
    <w:rsid w:val="00A13E56"/>
    <w:rsid w:val="00A142A3"/>
    <w:rsid w:val="00A145AF"/>
    <w:rsid w:val="00A1485D"/>
    <w:rsid w:val="00A1498A"/>
    <w:rsid w:val="00A15448"/>
    <w:rsid w:val="00A17308"/>
    <w:rsid w:val="00A20BB6"/>
    <w:rsid w:val="00A21E0F"/>
    <w:rsid w:val="00A227BF"/>
    <w:rsid w:val="00A24838"/>
    <w:rsid w:val="00A24990"/>
    <w:rsid w:val="00A24DD7"/>
    <w:rsid w:val="00A24E1E"/>
    <w:rsid w:val="00A26CE3"/>
    <w:rsid w:val="00A26FF6"/>
    <w:rsid w:val="00A272D7"/>
    <w:rsid w:val="00A273A1"/>
    <w:rsid w:val="00A2743E"/>
    <w:rsid w:val="00A27F58"/>
    <w:rsid w:val="00A300F4"/>
    <w:rsid w:val="00A30C33"/>
    <w:rsid w:val="00A31CB8"/>
    <w:rsid w:val="00A32202"/>
    <w:rsid w:val="00A33449"/>
    <w:rsid w:val="00A35E6D"/>
    <w:rsid w:val="00A36351"/>
    <w:rsid w:val="00A36486"/>
    <w:rsid w:val="00A367A8"/>
    <w:rsid w:val="00A36ECC"/>
    <w:rsid w:val="00A37E50"/>
    <w:rsid w:val="00A37F01"/>
    <w:rsid w:val="00A37FD4"/>
    <w:rsid w:val="00A41E55"/>
    <w:rsid w:val="00A4300E"/>
    <w:rsid w:val="00A4308C"/>
    <w:rsid w:val="00A4399E"/>
    <w:rsid w:val="00A44836"/>
    <w:rsid w:val="00A4520C"/>
    <w:rsid w:val="00A4692F"/>
    <w:rsid w:val="00A47F26"/>
    <w:rsid w:val="00A51165"/>
    <w:rsid w:val="00A514C0"/>
    <w:rsid w:val="00A524B5"/>
    <w:rsid w:val="00A53143"/>
    <w:rsid w:val="00A531F0"/>
    <w:rsid w:val="00A536B8"/>
    <w:rsid w:val="00A5425E"/>
    <w:rsid w:val="00A549B3"/>
    <w:rsid w:val="00A55797"/>
    <w:rsid w:val="00A55E6C"/>
    <w:rsid w:val="00A56184"/>
    <w:rsid w:val="00A56342"/>
    <w:rsid w:val="00A566DA"/>
    <w:rsid w:val="00A57602"/>
    <w:rsid w:val="00A603DE"/>
    <w:rsid w:val="00A60F57"/>
    <w:rsid w:val="00A622E6"/>
    <w:rsid w:val="00A63201"/>
    <w:rsid w:val="00A63562"/>
    <w:rsid w:val="00A638A6"/>
    <w:rsid w:val="00A64ACB"/>
    <w:rsid w:val="00A67954"/>
    <w:rsid w:val="00A70B01"/>
    <w:rsid w:val="00A70F9E"/>
    <w:rsid w:val="00A70FA3"/>
    <w:rsid w:val="00A719BA"/>
    <w:rsid w:val="00A7238E"/>
    <w:rsid w:val="00A72ED7"/>
    <w:rsid w:val="00A72F77"/>
    <w:rsid w:val="00A73910"/>
    <w:rsid w:val="00A73C65"/>
    <w:rsid w:val="00A73EBE"/>
    <w:rsid w:val="00A748A1"/>
    <w:rsid w:val="00A75134"/>
    <w:rsid w:val="00A76164"/>
    <w:rsid w:val="00A7668B"/>
    <w:rsid w:val="00A768F0"/>
    <w:rsid w:val="00A776E3"/>
    <w:rsid w:val="00A778C6"/>
    <w:rsid w:val="00A778F6"/>
    <w:rsid w:val="00A779C2"/>
    <w:rsid w:val="00A77D99"/>
    <w:rsid w:val="00A80175"/>
    <w:rsid w:val="00A8074C"/>
    <w:rsid w:val="00A8083F"/>
    <w:rsid w:val="00A80AE7"/>
    <w:rsid w:val="00A82366"/>
    <w:rsid w:val="00A824E4"/>
    <w:rsid w:val="00A8256C"/>
    <w:rsid w:val="00A82CB1"/>
    <w:rsid w:val="00A85A51"/>
    <w:rsid w:val="00A86433"/>
    <w:rsid w:val="00A87D8C"/>
    <w:rsid w:val="00A90996"/>
    <w:rsid w:val="00A90D86"/>
    <w:rsid w:val="00A91DBA"/>
    <w:rsid w:val="00A91E86"/>
    <w:rsid w:val="00A929D4"/>
    <w:rsid w:val="00A932E5"/>
    <w:rsid w:val="00A95276"/>
    <w:rsid w:val="00A954CF"/>
    <w:rsid w:val="00A95E78"/>
    <w:rsid w:val="00A96D26"/>
    <w:rsid w:val="00A97900"/>
    <w:rsid w:val="00AA1D7A"/>
    <w:rsid w:val="00AA2E7C"/>
    <w:rsid w:val="00AA36BA"/>
    <w:rsid w:val="00AA3A40"/>
    <w:rsid w:val="00AA3E01"/>
    <w:rsid w:val="00AA6BF9"/>
    <w:rsid w:val="00AA7F7E"/>
    <w:rsid w:val="00AB0BFA"/>
    <w:rsid w:val="00AB0DFA"/>
    <w:rsid w:val="00AB0E37"/>
    <w:rsid w:val="00AB1903"/>
    <w:rsid w:val="00AB1C8F"/>
    <w:rsid w:val="00AB1DAC"/>
    <w:rsid w:val="00AB241A"/>
    <w:rsid w:val="00AB358E"/>
    <w:rsid w:val="00AB4A37"/>
    <w:rsid w:val="00AB5E29"/>
    <w:rsid w:val="00AB66FD"/>
    <w:rsid w:val="00AB76B7"/>
    <w:rsid w:val="00AB7D64"/>
    <w:rsid w:val="00AB7E55"/>
    <w:rsid w:val="00AC0DC4"/>
    <w:rsid w:val="00AC33A2"/>
    <w:rsid w:val="00AC3C6A"/>
    <w:rsid w:val="00AC4CC6"/>
    <w:rsid w:val="00AC6505"/>
    <w:rsid w:val="00AC6523"/>
    <w:rsid w:val="00AC7F4D"/>
    <w:rsid w:val="00AD047A"/>
    <w:rsid w:val="00AD0517"/>
    <w:rsid w:val="00AD1769"/>
    <w:rsid w:val="00AD2F11"/>
    <w:rsid w:val="00AD340B"/>
    <w:rsid w:val="00AD38F7"/>
    <w:rsid w:val="00AD3ED8"/>
    <w:rsid w:val="00AD44FE"/>
    <w:rsid w:val="00AD4A10"/>
    <w:rsid w:val="00AD67BC"/>
    <w:rsid w:val="00AD688A"/>
    <w:rsid w:val="00AE34F0"/>
    <w:rsid w:val="00AE4895"/>
    <w:rsid w:val="00AE65F1"/>
    <w:rsid w:val="00AE6934"/>
    <w:rsid w:val="00AE6BB4"/>
    <w:rsid w:val="00AE74AD"/>
    <w:rsid w:val="00AE7DDC"/>
    <w:rsid w:val="00AF159C"/>
    <w:rsid w:val="00AF2B69"/>
    <w:rsid w:val="00AF4472"/>
    <w:rsid w:val="00AF5C32"/>
    <w:rsid w:val="00AF69AB"/>
    <w:rsid w:val="00B00373"/>
    <w:rsid w:val="00B00D38"/>
    <w:rsid w:val="00B00F5B"/>
    <w:rsid w:val="00B0178B"/>
    <w:rsid w:val="00B01873"/>
    <w:rsid w:val="00B036AF"/>
    <w:rsid w:val="00B03D0E"/>
    <w:rsid w:val="00B03D6D"/>
    <w:rsid w:val="00B04434"/>
    <w:rsid w:val="00B06219"/>
    <w:rsid w:val="00B07278"/>
    <w:rsid w:val="00B074AB"/>
    <w:rsid w:val="00B07717"/>
    <w:rsid w:val="00B10EB9"/>
    <w:rsid w:val="00B12D6F"/>
    <w:rsid w:val="00B12E08"/>
    <w:rsid w:val="00B14CDB"/>
    <w:rsid w:val="00B14ED2"/>
    <w:rsid w:val="00B1640B"/>
    <w:rsid w:val="00B16B02"/>
    <w:rsid w:val="00B17253"/>
    <w:rsid w:val="00B17B69"/>
    <w:rsid w:val="00B17D23"/>
    <w:rsid w:val="00B20816"/>
    <w:rsid w:val="00B21F27"/>
    <w:rsid w:val="00B22139"/>
    <w:rsid w:val="00B221EB"/>
    <w:rsid w:val="00B22DE7"/>
    <w:rsid w:val="00B23D0B"/>
    <w:rsid w:val="00B254FD"/>
    <w:rsid w:val="00B2583D"/>
    <w:rsid w:val="00B25ED6"/>
    <w:rsid w:val="00B27C33"/>
    <w:rsid w:val="00B305CC"/>
    <w:rsid w:val="00B30FB4"/>
    <w:rsid w:val="00B319C2"/>
    <w:rsid w:val="00B31A41"/>
    <w:rsid w:val="00B326A1"/>
    <w:rsid w:val="00B3287F"/>
    <w:rsid w:val="00B342B3"/>
    <w:rsid w:val="00B34301"/>
    <w:rsid w:val="00B3452C"/>
    <w:rsid w:val="00B34E8D"/>
    <w:rsid w:val="00B35795"/>
    <w:rsid w:val="00B36FDB"/>
    <w:rsid w:val="00B37EB4"/>
    <w:rsid w:val="00B40199"/>
    <w:rsid w:val="00B4075A"/>
    <w:rsid w:val="00B40B4A"/>
    <w:rsid w:val="00B4122A"/>
    <w:rsid w:val="00B41B96"/>
    <w:rsid w:val="00B42E0C"/>
    <w:rsid w:val="00B43B5A"/>
    <w:rsid w:val="00B45ECF"/>
    <w:rsid w:val="00B46420"/>
    <w:rsid w:val="00B467E4"/>
    <w:rsid w:val="00B4696B"/>
    <w:rsid w:val="00B4739B"/>
    <w:rsid w:val="00B502FF"/>
    <w:rsid w:val="00B50B9C"/>
    <w:rsid w:val="00B528D3"/>
    <w:rsid w:val="00B5356A"/>
    <w:rsid w:val="00B53C7A"/>
    <w:rsid w:val="00B53DC9"/>
    <w:rsid w:val="00B55DB8"/>
    <w:rsid w:val="00B614B7"/>
    <w:rsid w:val="00B6227E"/>
    <w:rsid w:val="00B6288D"/>
    <w:rsid w:val="00B64040"/>
    <w:rsid w:val="00B643DF"/>
    <w:rsid w:val="00B64718"/>
    <w:rsid w:val="00B64C19"/>
    <w:rsid w:val="00B65228"/>
    <w:rsid w:val="00B65300"/>
    <w:rsid w:val="00B66477"/>
    <w:rsid w:val="00B67422"/>
    <w:rsid w:val="00B70840"/>
    <w:rsid w:val="00B70BD4"/>
    <w:rsid w:val="00B712CA"/>
    <w:rsid w:val="00B722C5"/>
    <w:rsid w:val="00B72447"/>
    <w:rsid w:val="00B72A08"/>
    <w:rsid w:val="00B72E90"/>
    <w:rsid w:val="00B72F72"/>
    <w:rsid w:val="00B73463"/>
    <w:rsid w:val="00B73F3A"/>
    <w:rsid w:val="00B74C57"/>
    <w:rsid w:val="00B74DA7"/>
    <w:rsid w:val="00B75C3B"/>
    <w:rsid w:val="00B76430"/>
    <w:rsid w:val="00B766C2"/>
    <w:rsid w:val="00B76962"/>
    <w:rsid w:val="00B76E29"/>
    <w:rsid w:val="00B76ED8"/>
    <w:rsid w:val="00B77881"/>
    <w:rsid w:val="00B80F5F"/>
    <w:rsid w:val="00B81745"/>
    <w:rsid w:val="00B8268F"/>
    <w:rsid w:val="00B838E3"/>
    <w:rsid w:val="00B83A66"/>
    <w:rsid w:val="00B85AAB"/>
    <w:rsid w:val="00B864E4"/>
    <w:rsid w:val="00B86736"/>
    <w:rsid w:val="00B90123"/>
    <w:rsid w:val="00B9016D"/>
    <w:rsid w:val="00B91064"/>
    <w:rsid w:val="00B913CC"/>
    <w:rsid w:val="00B915BC"/>
    <w:rsid w:val="00B91B0B"/>
    <w:rsid w:val="00B921AD"/>
    <w:rsid w:val="00B92A7D"/>
    <w:rsid w:val="00B94064"/>
    <w:rsid w:val="00B958D6"/>
    <w:rsid w:val="00B95AC2"/>
    <w:rsid w:val="00B96DB0"/>
    <w:rsid w:val="00B97ACD"/>
    <w:rsid w:val="00BA0089"/>
    <w:rsid w:val="00BA0F98"/>
    <w:rsid w:val="00BA1517"/>
    <w:rsid w:val="00BA1BAB"/>
    <w:rsid w:val="00BA35AF"/>
    <w:rsid w:val="00BA47FB"/>
    <w:rsid w:val="00BA48DB"/>
    <w:rsid w:val="00BA4933"/>
    <w:rsid w:val="00BA4E39"/>
    <w:rsid w:val="00BA5754"/>
    <w:rsid w:val="00BA596E"/>
    <w:rsid w:val="00BA599D"/>
    <w:rsid w:val="00BA67FD"/>
    <w:rsid w:val="00BA7C48"/>
    <w:rsid w:val="00BA7F83"/>
    <w:rsid w:val="00BB00F2"/>
    <w:rsid w:val="00BB0531"/>
    <w:rsid w:val="00BB1CCD"/>
    <w:rsid w:val="00BB31FC"/>
    <w:rsid w:val="00BB4DF0"/>
    <w:rsid w:val="00BB64E6"/>
    <w:rsid w:val="00BC0D41"/>
    <w:rsid w:val="00BC251F"/>
    <w:rsid w:val="00BC27F6"/>
    <w:rsid w:val="00BC39F4"/>
    <w:rsid w:val="00BC592D"/>
    <w:rsid w:val="00BD132F"/>
    <w:rsid w:val="00BD1587"/>
    <w:rsid w:val="00BD2D12"/>
    <w:rsid w:val="00BD3592"/>
    <w:rsid w:val="00BD364E"/>
    <w:rsid w:val="00BD420C"/>
    <w:rsid w:val="00BD4D64"/>
    <w:rsid w:val="00BD56AF"/>
    <w:rsid w:val="00BD598E"/>
    <w:rsid w:val="00BD59FD"/>
    <w:rsid w:val="00BD66D9"/>
    <w:rsid w:val="00BD6A20"/>
    <w:rsid w:val="00BD7EE1"/>
    <w:rsid w:val="00BE178F"/>
    <w:rsid w:val="00BE1AF4"/>
    <w:rsid w:val="00BE2848"/>
    <w:rsid w:val="00BE2EC8"/>
    <w:rsid w:val="00BE36BF"/>
    <w:rsid w:val="00BE38BE"/>
    <w:rsid w:val="00BE4321"/>
    <w:rsid w:val="00BE5568"/>
    <w:rsid w:val="00BE5764"/>
    <w:rsid w:val="00BE6427"/>
    <w:rsid w:val="00BE654D"/>
    <w:rsid w:val="00BE6584"/>
    <w:rsid w:val="00BE7295"/>
    <w:rsid w:val="00BE77E2"/>
    <w:rsid w:val="00BF0A61"/>
    <w:rsid w:val="00BF1358"/>
    <w:rsid w:val="00BF2492"/>
    <w:rsid w:val="00BF3543"/>
    <w:rsid w:val="00BF4462"/>
    <w:rsid w:val="00BF5529"/>
    <w:rsid w:val="00BF68F5"/>
    <w:rsid w:val="00BF6BA4"/>
    <w:rsid w:val="00BF6E79"/>
    <w:rsid w:val="00BF7001"/>
    <w:rsid w:val="00BF7362"/>
    <w:rsid w:val="00BF7F40"/>
    <w:rsid w:val="00C0106D"/>
    <w:rsid w:val="00C0119C"/>
    <w:rsid w:val="00C04A45"/>
    <w:rsid w:val="00C0553D"/>
    <w:rsid w:val="00C10587"/>
    <w:rsid w:val="00C10F11"/>
    <w:rsid w:val="00C1142F"/>
    <w:rsid w:val="00C11B0D"/>
    <w:rsid w:val="00C12861"/>
    <w:rsid w:val="00C12FD6"/>
    <w:rsid w:val="00C130F6"/>
    <w:rsid w:val="00C133BE"/>
    <w:rsid w:val="00C13A6D"/>
    <w:rsid w:val="00C15A4E"/>
    <w:rsid w:val="00C20D55"/>
    <w:rsid w:val="00C219FD"/>
    <w:rsid w:val="00C220C5"/>
    <w:rsid w:val="00C222B4"/>
    <w:rsid w:val="00C2388F"/>
    <w:rsid w:val="00C24FCE"/>
    <w:rsid w:val="00C25B70"/>
    <w:rsid w:val="00C262E4"/>
    <w:rsid w:val="00C2674C"/>
    <w:rsid w:val="00C2742C"/>
    <w:rsid w:val="00C279C3"/>
    <w:rsid w:val="00C3030C"/>
    <w:rsid w:val="00C30C2F"/>
    <w:rsid w:val="00C319F2"/>
    <w:rsid w:val="00C33881"/>
    <w:rsid w:val="00C33E20"/>
    <w:rsid w:val="00C3407F"/>
    <w:rsid w:val="00C355FA"/>
    <w:rsid w:val="00C35C02"/>
    <w:rsid w:val="00C35CF6"/>
    <w:rsid w:val="00C36F93"/>
    <w:rsid w:val="00C3725B"/>
    <w:rsid w:val="00C37AAA"/>
    <w:rsid w:val="00C42DFE"/>
    <w:rsid w:val="00C4479F"/>
    <w:rsid w:val="00C4536A"/>
    <w:rsid w:val="00C453B3"/>
    <w:rsid w:val="00C45A6C"/>
    <w:rsid w:val="00C47261"/>
    <w:rsid w:val="00C47C66"/>
    <w:rsid w:val="00C50268"/>
    <w:rsid w:val="00C51F21"/>
    <w:rsid w:val="00C522BE"/>
    <w:rsid w:val="00C52A60"/>
    <w:rsid w:val="00C52FC1"/>
    <w:rsid w:val="00C5327C"/>
    <w:rsid w:val="00C533EC"/>
    <w:rsid w:val="00C54496"/>
    <w:rsid w:val="00C5470E"/>
    <w:rsid w:val="00C55EFB"/>
    <w:rsid w:val="00C5625D"/>
    <w:rsid w:val="00C56585"/>
    <w:rsid w:val="00C56B3F"/>
    <w:rsid w:val="00C56DC6"/>
    <w:rsid w:val="00C572F4"/>
    <w:rsid w:val="00C57E68"/>
    <w:rsid w:val="00C620D4"/>
    <w:rsid w:val="00C6211D"/>
    <w:rsid w:val="00C622C0"/>
    <w:rsid w:val="00C63772"/>
    <w:rsid w:val="00C64C44"/>
    <w:rsid w:val="00C65492"/>
    <w:rsid w:val="00C657CC"/>
    <w:rsid w:val="00C65846"/>
    <w:rsid w:val="00C65B7B"/>
    <w:rsid w:val="00C6681C"/>
    <w:rsid w:val="00C67CF2"/>
    <w:rsid w:val="00C67E3B"/>
    <w:rsid w:val="00C70B41"/>
    <w:rsid w:val="00C716E5"/>
    <w:rsid w:val="00C72C51"/>
    <w:rsid w:val="00C72D5A"/>
    <w:rsid w:val="00C733ED"/>
    <w:rsid w:val="00C740C9"/>
    <w:rsid w:val="00C74D58"/>
    <w:rsid w:val="00C761C7"/>
    <w:rsid w:val="00C770F9"/>
    <w:rsid w:val="00C773D9"/>
    <w:rsid w:val="00C80307"/>
    <w:rsid w:val="00C80ACE"/>
    <w:rsid w:val="00C80AEB"/>
    <w:rsid w:val="00C81162"/>
    <w:rsid w:val="00C82454"/>
    <w:rsid w:val="00C83258"/>
    <w:rsid w:val="00C83666"/>
    <w:rsid w:val="00C84E46"/>
    <w:rsid w:val="00C870B5"/>
    <w:rsid w:val="00C872F9"/>
    <w:rsid w:val="00C8750E"/>
    <w:rsid w:val="00C907DF"/>
    <w:rsid w:val="00C91630"/>
    <w:rsid w:val="00C91B00"/>
    <w:rsid w:val="00C93977"/>
    <w:rsid w:val="00C9558A"/>
    <w:rsid w:val="00C95C21"/>
    <w:rsid w:val="00C966EB"/>
    <w:rsid w:val="00C96A95"/>
    <w:rsid w:val="00C96DF2"/>
    <w:rsid w:val="00CA0483"/>
    <w:rsid w:val="00CA04B1"/>
    <w:rsid w:val="00CA0A48"/>
    <w:rsid w:val="00CA13A9"/>
    <w:rsid w:val="00CA1AB5"/>
    <w:rsid w:val="00CA2DA2"/>
    <w:rsid w:val="00CA2DFC"/>
    <w:rsid w:val="00CA4B03"/>
    <w:rsid w:val="00CA4EC9"/>
    <w:rsid w:val="00CA62B1"/>
    <w:rsid w:val="00CA62D4"/>
    <w:rsid w:val="00CA6DF1"/>
    <w:rsid w:val="00CB03D4"/>
    <w:rsid w:val="00CB04C6"/>
    <w:rsid w:val="00CB0617"/>
    <w:rsid w:val="00CB08B6"/>
    <w:rsid w:val="00CB137B"/>
    <w:rsid w:val="00CB2991"/>
    <w:rsid w:val="00CB33EA"/>
    <w:rsid w:val="00CB37B0"/>
    <w:rsid w:val="00CB5C2D"/>
    <w:rsid w:val="00CB6CDF"/>
    <w:rsid w:val="00CB6F16"/>
    <w:rsid w:val="00CB7460"/>
    <w:rsid w:val="00CC00C4"/>
    <w:rsid w:val="00CC08BC"/>
    <w:rsid w:val="00CC140B"/>
    <w:rsid w:val="00CC346F"/>
    <w:rsid w:val="00CC35EF"/>
    <w:rsid w:val="00CC5048"/>
    <w:rsid w:val="00CC590E"/>
    <w:rsid w:val="00CC6243"/>
    <w:rsid w:val="00CC6246"/>
    <w:rsid w:val="00CC67A5"/>
    <w:rsid w:val="00CC69D3"/>
    <w:rsid w:val="00CC712A"/>
    <w:rsid w:val="00CC7727"/>
    <w:rsid w:val="00CD09FB"/>
    <w:rsid w:val="00CD20DC"/>
    <w:rsid w:val="00CD4614"/>
    <w:rsid w:val="00CD4B23"/>
    <w:rsid w:val="00CD564D"/>
    <w:rsid w:val="00CD645B"/>
    <w:rsid w:val="00CD653F"/>
    <w:rsid w:val="00CD7AD2"/>
    <w:rsid w:val="00CD7CC7"/>
    <w:rsid w:val="00CD7D11"/>
    <w:rsid w:val="00CE0B9A"/>
    <w:rsid w:val="00CE2B8F"/>
    <w:rsid w:val="00CE2C29"/>
    <w:rsid w:val="00CE3128"/>
    <w:rsid w:val="00CE3255"/>
    <w:rsid w:val="00CE5860"/>
    <w:rsid w:val="00CE5DD8"/>
    <w:rsid w:val="00CE5E46"/>
    <w:rsid w:val="00CE61E0"/>
    <w:rsid w:val="00CE763B"/>
    <w:rsid w:val="00CF04D0"/>
    <w:rsid w:val="00CF1245"/>
    <w:rsid w:val="00CF1895"/>
    <w:rsid w:val="00CF1A1E"/>
    <w:rsid w:val="00CF1BDA"/>
    <w:rsid w:val="00CF342B"/>
    <w:rsid w:val="00CF3760"/>
    <w:rsid w:val="00CF41FA"/>
    <w:rsid w:val="00CF49CC"/>
    <w:rsid w:val="00CF5255"/>
    <w:rsid w:val="00CF5481"/>
    <w:rsid w:val="00CF66EF"/>
    <w:rsid w:val="00CF7AA4"/>
    <w:rsid w:val="00CF7F9B"/>
    <w:rsid w:val="00D04F0B"/>
    <w:rsid w:val="00D0528B"/>
    <w:rsid w:val="00D05A2C"/>
    <w:rsid w:val="00D05E28"/>
    <w:rsid w:val="00D0676F"/>
    <w:rsid w:val="00D077F7"/>
    <w:rsid w:val="00D10889"/>
    <w:rsid w:val="00D10A3E"/>
    <w:rsid w:val="00D12AB1"/>
    <w:rsid w:val="00D1358F"/>
    <w:rsid w:val="00D14562"/>
    <w:rsid w:val="00D1463A"/>
    <w:rsid w:val="00D16FD5"/>
    <w:rsid w:val="00D17642"/>
    <w:rsid w:val="00D17863"/>
    <w:rsid w:val="00D179E5"/>
    <w:rsid w:val="00D17DB5"/>
    <w:rsid w:val="00D204C8"/>
    <w:rsid w:val="00D21109"/>
    <w:rsid w:val="00D24632"/>
    <w:rsid w:val="00D2516E"/>
    <w:rsid w:val="00D252C9"/>
    <w:rsid w:val="00D25853"/>
    <w:rsid w:val="00D2594F"/>
    <w:rsid w:val="00D26210"/>
    <w:rsid w:val="00D266FD"/>
    <w:rsid w:val="00D279FD"/>
    <w:rsid w:val="00D31E34"/>
    <w:rsid w:val="00D3238C"/>
    <w:rsid w:val="00D3277D"/>
    <w:rsid w:val="00D32DDF"/>
    <w:rsid w:val="00D3418D"/>
    <w:rsid w:val="00D36BAE"/>
    <w:rsid w:val="00D36EE3"/>
    <w:rsid w:val="00D3700C"/>
    <w:rsid w:val="00D37F2A"/>
    <w:rsid w:val="00D40BD6"/>
    <w:rsid w:val="00D41215"/>
    <w:rsid w:val="00D416B7"/>
    <w:rsid w:val="00D44196"/>
    <w:rsid w:val="00D44628"/>
    <w:rsid w:val="00D45EB1"/>
    <w:rsid w:val="00D472CC"/>
    <w:rsid w:val="00D47885"/>
    <w:rsid w:val="00D50A11"/>
    <w:rsid w:val="00D52B24"/>
    <w:rsid w:val="00D550DA"/>
    <w:rsid w:val="00D55999"/>
    <w:rsid w:val="00D57D07"/>
    <w:rsid w:val="00D61B15"/>
    <w:rsid w:val="00D61E1F"/>
    <w:rsid w:val="00D638E0"/>
    <w:rsid w:val="00D639E1"/>
    <w:rsid w:val="00D64875"/>
    <w:rsid w:val="00D64FE0"/>
    <w:rsid w:val="00D653B1"/>
    <w:rsid w:val="00D66160"/>
    <w:rsid w:val="00D7113F"/>
    <w:rsid w:val="00D716D2"/>
    <w:rsid w:val="00D7271E"/>
    <w:rsid w:val="00D73F09"/>
    <w:rsid w:val="00D74AE1"/>
    <w:rsid w:val="00D74CE6"/>
    <w:rsid w:val="00D75D42"/>
    <w:rsid w:val="00D7603C"/>
    <w:rsid w:val="00D76CEA"/>
    <w:rsid w:val="00D77072"/>
    <w:rsid w:val="00D803BC"/>
    <w:rsid w:val="00D8044B"/>
    <w:rsid w:val="00D80B20"/>
    <w:rsid w:val="00D80D05"/>
    <w:rsid w:val="00D8126F"/>
    <w:rsid w:val="00D817D6"/>
    <w:rsid w:val="00D82CDA"/>
    <w:rsid w:val="00D848F4"/>
    <w:rsid w:val="00D851AA"/>
    <w:rsid w:val="00D865A8"/>
    <w:rsid w:val="00D87291"/>
    <w:rsid w:val="00D9012A"/>
    <w:rsid w:val="00D917B5"/>
    <w:rsid w:val="00D92C2D"/>
    <w:rsid w:val="00D9361E"/>
    <w:rsid w:val="00D93946"/>
    <w:rsid w:val="00D94BC4"/>
    <w:rsid w:val="00D94F38"/>
    <w:rsid w:val="00D9562B"/>
    <w:rsid w:val="00D95CE7"/>
    <w:rsid w:val="00D95EF6"/>
    <w:rsid w:val="00D96259"/>
    <w:rsid w:val="00D96497"/>
    <w:rsid w:val="00D9656D"/>
    <w:rsid w:val="00D971C0"/>
    <w:rsid w:val="00D97EE1"/>
    <w:rsid w:val="00DA13D2"/>
    <w:rsid w:val="00DA17CD"/>
    <w:rsid w:val="00DA1B16"/>
    <w:rsid w:val="00DA20A0"/>
    <w:rsid w:val="00DA308C"/>
    <w:rsid w:val="00DA3901"/>
    <w:rsid w:val="00DA42AB"/>
    <w:rsid w:val="00DA5EF9"/>
    <w:rsid w:val="00DA74B9"/>
    <w:rsid w:val="00DB12CC"/>
    <w:rsid w:val="00DB25B3"/>
    <w:rsid w:val="00DB284A"/>
    <w:rsid w:val="00DB2987"/>
    <w:rsid w:val="00DB360E"/>
    <w:rsid w:val="00DB3950"/>
    <w:rsid w:val="00DB44E0"/>
    <w:rsid w:val="00DB5DEB"/>
    <w:rsid w:val="00DB603A"/>
    <w:rsid w:val="00DB69A7"/>
    <w:rsid w:val="00DB6D2B"/>
    <w:rsid w:val="00DB716A"/>
    <w:rsid w:val="00DB7485"/>
    <w:rsid w:val="00DC0CAB"/>
    <w:rsid w:val="00DC1B0E"/>
    <w:rsid w:val="00DC1CFD"/>
    <w:rsid w:val="00DC2885"/>
    <w:rsid w:val="00DC3571"/>
    <w:rsid w:val="00DC3A0D"/>
    <w:rsid w:val="00DC4F2C"/>
    <w:rsid w:val="00DC6924"/>
    <w:rsid w:val="00DC6B79"/>
    <w:rsid w:val="00DC716E"/>
    <w:rsid w:val="00DC726C"/>
    <w:rsid w:val="00DD0B3C"/>
    <w:rsid w:val="00DD0BE1"/>
    <w:rsid w:val="00DD0F5F"/>
    <w:rsid w:val="00DD11EA"/>
    <w:rsid w:val="00DD15BF"/>
    <w:rsid w:val="00DD2AB8"/>
    <w:rsid w:val="00DD2BB0"/>
    <w:rsid w:val="00DD2F06"/>
    <w:rsid w:val="00DD3858"/>
    <w:rsid w:val="00DD3A95"/>
    <w:rsid w:val="00DD3F61"/>
    <w:rsid w:val="00DD40D7"/>
    <w:rsid w:val="00DD5B49"/>
    <w:rsid w:val="00DD5F18"/>
    <w:rsid w:val="00DD60F2"/>
    <w:rsid w:val="00DD704F"/>
    <w:rsid w:val="00DD73C2"/>
    <w:rsid w:val="00DD7409"/>
    <w:rsid w:val="00DD7D04"/>
    <w:rsid w:val="00DE0893"/>
    <w:rsid w:val="00DE10C7"/>
    <w:rsid w:val="00DE1237"/>
    <w:rsid w:val="00DE14E2"/>
    <w:rsid w:val="00DE1B4E"/>
    <w:rsid w:val="00DE2814"/>
    <w:rsid w:val="00DE2C6B"/>
    <w:rsid w:val="00DE61F8"/>
    <w:rsid w:val="00DE6796"/>
    <w:rsid w:val="00DE7E3E"/>
    <w:rsid w:val="00DF285D"/>
    <w:rsid w:val="00DF3842"/>
    <w:rsid w:val="00DF41B2"/>
    <w:rsid w:val="00DF6367"/>
    <w:rsid w:val="00DF66B0"/>
    <w:rsid w:val="00DF760A"/>
    <w:rsid w:val="00E00415"/>
    <w:rsid w:val="00E0104E"/>
    <w:rsid w:val="00E01166"/>
    <w:rsid w:val="00E01272"/>
    <w:rsid w:val="00E013A4"/>
    <w:rsid w:val="00E014E3"/>
    <w:rsid w:val="00E01E85"/>
    <w:rsid w:val="00E023F0"/>
    <w:rsid w:val="00E02665"/>
    <w:rsid w:val="00E03067"/>
    <w:rsid w:val="00E03846"/>
    <w:rsid w:val="00E03A8C"/>
    <w:rsid w:val="00E043D8"/>
    <w:rsid w:val="00E05166"/>
    <w:rsid w:val="00E069B6"/>
    <w:rsid w:val="00E06BE8"/>
    <w:rsid w:val="00E134E4"/>
    <w:rsid w:val="00E1409A"/>
    <w:rsid w:val="00E14BF6"/>
    <w:rsid w:val="00E15514"/>
    <w:rsid w:val="00E15894"/>
    <w:rsid w:val="00E16EB4"/>
    <w:rsid w:val="00E20319"/>
    <w:rsid w:val="00E20A7D"/>
    <w:rsid w:val="00E210D8"/>
    <w:rsid w:val="00E21A27"/>
    <w:rsid w:val="00E228B2"/>
    <w:rsid w:val="00E22DA7"/>
    <w:rsid w:val="00E2403B"/>
    <w:rsid w:val="00E2493A"/>
    <w:rsid w:val="00E2521E"/>
    <w:rsid w:val="00E25CD4"/>
    <w:rsid w:val="00E26048"/>
    <w:rsid w:val="00E2618C"/>
    <w:rsid w:val="00E26A60"/>
    <w:rsid w:val="00E27684"/>
    <w:rsid w:val="00E27A2F"/>
    <w:rsid w:val="00E27A69"/>
    <w:rsid w:val="00E32FC6"/>
    <w:rsid w:val="00E34261"/>
    <w:rsid w:val="00E34802"/>
    <w:rsid w:val="00E36EF4"/>
    <w:rsid w:val="00E37F79"/>
    <w:rsid w:val="00E4053D"/>
    <w:rsid w:val="00E40A15"/>
    <w:rsid w:val="00E416B9"/>
    <w:rsid w:val="00E41944"/>
    <w:rsid w:val="00E42A94"/>
    <w:rsid w:val="00E434E0"/>
    <w:rsid w:val="00E435E0"/>
    <w:rsid w:val="00E447AB"/>
    <w:rsid w:val="00E451BA"/>
    <w:rsid w:val="00E458BF"/>
    <w:rsid w:val="00E4600F"/>
    <w:rsid w:val="00E52094"/>
    <w:rsid w:val="00E52A83"/>
    <w:rsid w:val="00E52FB4"/>
    <w:rsid w:val="00E53750"/>
    <w:rsid w:val="00E54022"/>
    <w:rsid w:val="00E54156"/>
    <w:rsid w:val="00E54BFB"/>
    <w:rsid w:val="00E54CD7"/>
    <w:rsid w:val="00E55DF0"/>
    <w:rsid w:val="00E5743B"/>
    <w:rsid w:val="00E57E60"/>
    <w:rsid w:val="00E57FD2"/>
    <w:rsid w:val="00E60DF3"/>
    <w:rsid w:val="00E6159A"/>
    <w:rsid w:val="00E63D35"/>
    <w:rsid w:val="00E65E35"/>
    <w:rsid w:val="00E66545"/>
    <w:rsid w:val="00E673E2"/>
    <w:rsid w:val="00E70212"/>
    <w:rsid w:val="00E706E7"/>
    <w:rsid w:val="00E7119A"/>
    <w:rsid w:val="00E719D2"/>
    <w:rsid w:val="00E73DEF"/>
    <w:rsid w:val="00E742CE"/>
    <w:rsid w:val="00E76AC0"/>
    <w:rsid w:val="00E76ED0"/>
    <w:rsid w:val="00E773B4"/>
    <w:rsid w:val="00E77E31"/>
    <w:rsid w:val="00E800C3"/>
    <w:rsid w:val="00E818AD"/>
    <w:rsid w:val="00E8302C"/>
    <w:rsid w:val="00E83E04"/>
    <w:rsid w:val="00E8405D"/>
    <w:rsid w:val="00E84229"/>
    <w:rsid w:val="00E84965"/>
    <w:rsid w:val="00E850F5"/>
    <w:rsid w:val="00E85247"/>
    <w:rsid w:val="00E85AC1"/>
    <w:rsid w:val="00E8614A"/>
    <w:rsid w:val="00E864CC"/>
    <w:rsid w:val="00E87C55"/>
    <w:rsid w:val="00E90E4E"/>
    <w:rsid w:val="00E912FA"/>
    <w:rsid w:val="00E9246E"/>
    <w:rsid w:val="00E936DA"/>
    <w:rsid w:val="00E9391E"/>
    <w:rsid w:val="00E94E2E"/>
    <w:rsid w:val="00E96B91"/>
    <w:rsid w:val="00E9745B"/>
    <w:rsid w:val="00E97D23"/>
    <w:rsid w:val="00EA1052"/>
    <w:rsid w:val="00EA16BC"/>
    <w:rsid w:val="00EA218F"/>
    <w:rsid w:val="00EA2CB7"/>
    <w:rsid w:val="00EA4F29"/>
    <w:rsid w:val="00EA5B27"/>
    <w:rsid w:val="00EA5F83"/>
    <w:rsid w:val="00EA6F9D"/>
    <w:rsid w:val="00EA7CC0"/>
    <w:rsid w:val="00EB118F"/>
    <w:rsid w:val="00EB1751"/>
    <w:rsid w:val="00EB1A1D"/>
    <w:rsid w:val="00EB2B25"/>
    <w:rsid w:val="00EB312E"/>
    <w:rsid w:val="00EB33D6"/>
    <w:rsid w:val="00EB3F47"/>
    <w:rsid w:val="00EB56F5"/>
    <w:rsid w:val="00EB5B74"/>
    <w:rsid w:val="00EB5ECA"/>
    <w:rsid w:val="00EB6D6A"/>
    <w:rsid w:val="00EB6F3C"/>
    <w:rsid w:val="00EB6F5B"/>
    <w:rsid w:val="00EB7659"/>
    <w:rsid w:val="00EB7789"/>
    <w:rsid w:val="00EC15C2"/>
    <w:rsid w:val="00EC1E2C"/>
    <w:rsid w:val="00EC2B9A"/>
    <w:rsid w:val="00EC3723"/>
    <w:rsid w:val="00EC518D"/>
    <w:rsid w:val="00EC568A"/>
    <w:rsid w:val="00EC58BD"/>
    <w:rsid w:val="00EC74E2"/>
    <w:rsid w:val="00EC7C87"/>
    <w:rsid w:val="00ED030E"/>
    <w:rsid w:val="00ED089B"/>
    <w:rsid w:val="00ED2708"/>
    <w:rsid w:val="00ED2A8D"/>
    <w:rsid w:val="00ED33A6"/>
    <w:rsid w:val="00ED4450"/>
    <w:rsid w:val="00ED50A1"/>
    <w:rsid w:val="00ED5D1C"/>
    <w:rsid w:val="00ED6329"/>
    <w:rsid w:val="00EE0ADF"/>
    <w:rsid w:val="00EE0C0C"/>
    <w:rsid w:val="00EE0E13"/>
    <w:rsid w:val="00EE345C"/>
    <w:rsid w:val="00EE54CB"/>
    <w:rsid w:val="00EE5639"/>
    <w:rsid w:val="00EE6424"/>
    <w:rsid w:val="00EE7F70"/>
    <w:rsid w:val="00EF0ACB"/>
    <w:rsid w:val="00EF0BD0"/>
    <w:rsid w:val="00EF1C54"/>
    <w:rsid w:val="00EF404B"/>
    <w:rsid w:val="00EF61A5"/>
    <w:rsid w:val="00EF7D46"/>
    <w:rsid w:val="00F00376"/>
    <w:rsid w:val="00F006A9"/>
    <w:rsid w:val="00F01228"/>
    <w:rsid w:val="00F01462"/>
    <w:rsid w:val="00F01F0C"/>
    <w:rsid w:val="00F02A5A"/>
    <w:rsid w:val="00F03196"/>
    <w:rsid w:val="00F0335B"/>
    <w:rsid w:val="00F06850"/>
    <w:rsid w:val="00F10303"/>
    <w:rsid w:val="00F110D6"/>
    <w:rsid w:val="00F11368"/>
    <w:rsid w:val="00F11764"/>
    <w:rsid w:val="00F11953"/>
    <w:rsid w:val="00F1196B"/>
    <w:rsid w:val="00F12302"/>
    <w:rsid w:val="00F12398"/>
    <w:rsid w:val="00F14951"/>
    <w:rsid w:val="00F157E2"/>
    <w:rsid w:val="00F164C4"/>
    <w:rsid w:val="00F17BA6"/>
    <w:rsid w:val="00F21597"/>
    <w:rsid w:val="00F21980"/>
    <w:rsid w:val="00F236E4"/>
    <w:rsid w:val="00F2427A"/>
    <w:rsid w:val="00F259E2"/>
    <w:rsid w:val="00F27296"/>
    <w:rsid w:val="00F3340C"/>
    <w:rsid w:val="00F34EBD"/>
    <w:rsid w:val="00F361D7"/>
    <w:rsid w:val="00F36AD8"/>
    <w:rsid w:val="00F36E35"/>
    <w:rsid w:val="00F374BE"/>
    <w:rsid w:val="00F376A0"/>
    <w:rsid w:val="00F37AF6"/>
    <w:rsid w:val="00F407E8"/>
    <w:rsid w:val="00F4095F"/>
    <w:rsid w:val="00F409D5"/>
    <w:rsid w:val="00F41F0B"/>
    <w:rsid w:val="00F41FF5"/>
    <w:rsid w:val="00F420AD"/>
    <w:rsid w:val="00F426BC"/>
    <w:rsid w:val="00F426DC"/>
    <w:rsid w:val="00F43034"/>
    <w:rsid w:val="00F43117"/>
    <w:rsid w:val="00F43778"/>
    <w:rsid w:val="00F45C1F"/>
    <w:rsid w:val="00F460E8"/>
    <w:rsid w:val="00F4789F"/>
    <w:rsid w:val="00F47B48"/>
    <w:rsid w:val="00F47F07"/>
    <w:rsid w:val="00F514B8"/>
    <w:rsid w:val="00F527AC"/>
    <w:rsid w:val="00F5503F"/>
    <w:rsid w:val="00F5512E"/>
    <w:rsid w:val="00F605B3"/>
    <w:rsid w:val="00F61307"/>
    <w:rsid w:val="00F6150B"/>
    <w:rsid w:val="00F61D83"/>
    <w:rsid w:val="00F630F7"/>
    <w:rsid w:val="00F632E3"/>
    <w:rsid w:val="00F6353B"/>
    <w:rsid w:val="00F63760"/>
    <w:rsid w:val="00F64CDA"/>
    <w:rsid w:val="00F65D8E"/>
    <w:rsid w:val="00F65DD1"/>
    <w:rsid w:val="00F65F9E"/>
    <w:rsid w:val="00F667E7"/>
    <w:rsid w:val="00F66E9F"/>
    <w:rsid w:val="00F676CD"/>
    <w:rsid w:val="00F707B3"/>
    <w:rsid w:val="00F7093E"/>
    <w:rsid w:val="00F71135"/>
    <w:rsid w:val="00F71AD0"/>
    <w:rsid w:val="00F71C3E"/>
    <w:rsid w:val="00F74309"/>
    <w:rsid w:val="00F75DA6"/>
    <w:rsid w:val="00F767E6"/>
    <w:rsid w:val="00F76ABB"/>
    <w:rsid w:val="00F7793E"/>
    <w:rsid w:val="00F80371"/>
    <w:rsid w:val="00F80EAF"/>
    <w:rsid w:val="00F816DE"/>
    <w:rsid w:val="00F82C35"/>
    <w:rsid w:val="00F8478F"/>
    <w:rsid w:val="00F84A0F"/>
    <w:rsid w:val="00F85FC1"/>
    <w:rsid w:val="00F869E4"/>
    <w:rsid w:val="00F87521"/>
    <w:rsid w:val="00F903A3"/>
    <w:rsid w:val="00F90461"/>
    <w:rsid w:val="00F92C6B"/>
    <w:rsid w:val="00F93218"/>
    <w:rsid w:val="00F934CD"/>
    <w:rsid w:val="00F93952"/>
    <w:rsid w:val="00F93987"/>
    <w:rsid w:val="00F95F7C"/>
    <w:rsid w:val="00F966F9"/>
    <w:rsid w:val="00F97160"/>
    <w:rsid w:val="00FA2134"/>
    <w:rsid w:val="00FA2AFA"/>
    <w:rsid w:val="00FA2B90"/>
    <w:rsid w:val="00FA341D"/>
    <w:rsid w:val="00FA370D"/>
    <w:rsid w:val="00FA3EC9"/>
    <w:rsid w:val="00FA3FE4"/>
    <w:rsid w:val="00FA4741"/>
    <w:rsid w:val="00FA56D4"/>
    <w:rsid w:val="00FA66F1"/>
    <w:rsid w:val="00FA7395"/>
    <w:rsid w:val="00FB03AF"/>
    <w:rsid w:val="00FB0D02"/>
    <w:rsid w:val="00FB24C4"/>
    <w:rsid w:val="00FB298E"/>
    <w:rsid w:val="00FB366D"/>
    <w:rsid w:val="00FB390F"/>
    <w:rsid w:val="00FB5049"/>
    <w:rsid w:val="00FB553E"/>
    <w:rsid w:val="00FB66D6"/>
    <w:rsid w:val="00FB6E4F"/>
    <w:rsid w:val="00FB6FD7"/>
    <w:rsid w:val="00FB7069"/>
    <w:rsid w:val="00FB7E1E"/>
    <w:rsid w:val="00FC06AF"/>
    <w:rsid w:val="00FC1FE7"/>
    <w:rsid w:val="00FC2CCE"/>
    <w:rsid w:val="00FC378B"/>
    <w:rsid w:val="00FC3977"/>
    <w:rsid w:val="00FC3C61"/>
    <w:rsid w:val="00FC3D54"/>
    <w:rsid w:val="00FC7B13"/>
    <w:rsid w:val="00FD22C9"/>
    <w:rsid w:val="00FD2566"/>
    <w:rsid w:val="00FD281E"/>
    <w:rsid w:val="00FD2F16"/>
    <w:rsid w:val="00FD3C93"/>
    <w:rsid w:val="00FD3FA7"/>
    <w:rsid w:val="00FD4612"/>
    <w:rsid w:val="00FD6065"/>
    <w:rsid w:val="00FE1D34"/>
    <w:rsid w:val="00FE244F"/>
    <w:rsid w:val="00FE2A6F"/>
    <w:rsid w:val="00FE383E"/>
    <w:rsid w:val="00FE3C80"/>
    <w:rsid w:val="00FE3EE9"/>
    <w:rsid w:val="00FE6B9E"/>
    <w:rsid w:val="00FF06CE"/>
    <w:rsid w:val="00FF1446"/>
    <w:rsid w:val="00FF2F18"/>
    <w:rsid w:val="00FF3370"/>
    <w:rsid w:val="00FF3455"/>
    <w:rsid w:val="00FF382F"/>
    <w:rsid w:val="00FF53C2"/>
    <w:rsid w:val="00FF5EF4"/>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CB9602"/>
  <w15:docId w15:val="{4D02A479-8890-46DF-A875-492BFD166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3C0825"/>
    <w:pPr>
      <w:spacing w:after="0" w:line="216" w:lineRule="atLeast"/>
    </w:pPr>
    <w:rPr>
      <w:sz w:val="18"/>
      <w:lang w:val="en-GB"/>
    </w:rPr>
  </w:style>
  <w:style w:type="paragraph" w:styleId="Kop1">
    <w:name w:val="heading 1"/>
    <w:next w:val="Heading1separationline"/>
    <w:link w:val="Kop1Char"/>
    <w:qFormat/>
    <w:rsid w:val="003C0825"/>
    <w:pPr>
      <w:keepNext/>
      <w:keepLines/>
      <w:numPr>
        <w:numId w:val="33"/>
      </w:numPr>
      <w:tabs>
        <w:tab w:val="clear" w:pos="284"/>
        <w:tab w:val="num" w:pos="0"/>
      </w:tabs>
      <w:spacing w:before="240" w:line="240" w:lineRule="atLeast"/>
      <w:ind w:left="709"/>
      <w:outlineLvl w:val="0"/>
    </w:pPr>
    <w:rPr>
      <w:rFonts w:asciiTheme="majorHAnsi" w:eastAsiaTheme="majorEastAsia" w:hAnsiTheme="majorHAnsi" w:cstheme="majorBidi"/>
      <w:b/>
      <w:bCs/>
      <w:caps/>
      <w:color w:val="00558C"/>
      <w:sz w:val="28"/>
      <w:szCs w:val="24"/>
      <w:lang w:val="en-GB"/>
    </w:rPr>
  </w:style>
  <w:style w:type="paragraph" w:styleId="Kop2">
    <w:name w:val="heading 2"/>
    <w:basedOn w:val="Kop1"/>
    <w:next w:val="Heading2separationline"/>
    <w:link w:val="Kop2Char"/>
    <w:qFormat/>
    <w:rsid w:val="003C0825"/>
    <w:pPr>
      <w:numPr>
        <w:ilvl w:val="1"/>
      </w:numPr>
      <w:ind w:right="709"/>
      <w:outlineLvl w:val="1"/>
    </w:pPr>
    <w:rPr>
      <w:bCs w:val="0"/>
      <w:sz w:val="24"/>
    </w:rPr>
  </w:style>
  <w:style w:type="paragraph" w:styleId="Kop3">
    <w:name w:val="heading 3"/>
    <w:basedOn w:val="Kop2"/>
    <w:next w:val="Plattetekst"/>
    <w:link w:val="Kop3Char"/>
    <w:qFormat/>
    <w:rsid w:val="003C0825"/>
    <w:pPr>
      <w:numPr>
        <w:ilvl w:val="2"/>
      </w:numPr>
      <w:spacing w:before="120" w:after="120"/>
      <w:ind w:right="851"/>
      <w:outlineLvl w:val="2"/>
    </w:pPr>
    <w:rPr>
      <w:bCs/>
      <w:caps w:val="0"/>
      <w:smallCaps/>
    </w:rPr>
  </w:style>
  <w:style w:type="paragraph" w:styleId="Kop4">
    <w:name w:val="heading 4"/>
    <w:basedOn w:val="Kop3"/>
    <w:next w:val="Plattetekst"/>
    <w:link w:val="Kop4Char"/>
    <w:qFormat/>
    <w:rsid w:val="003C0825"/>
    <w:pPr>
      <w:numPr>
        <w:ilvl w:val="3"/>
      </w:numPr>
      <w:ind w:right="992"/>
      <w:outlineLvl w:val="3"/>
    </w:pPr>
    <w:rPr>
      <w:bCs w:val="0"/>
      <w:iCs/>
      <w:smallCaps w:val="0"/>
      <w:sz w:val="22"/>
    </w:rPr>
  </w:style>
  <w:style w:type="paragraph" w:styleId="Kop5">
    <w:name w:val="heading 5"/>
    <w:basedOn w:val="Kop4"/>
    <w:next w:val="Standaard"/>
    <w:link w:val="Kop5Char"/>
    <w:qFormat/>
    <w:rsid w:val="003C0825"/>
    <w:pPr>
      <w:numPr>
        <w:ilvl w:val="4"/>
      </w:numPr>
      <w:spacing w:before="200"/>
      <w:ind w:left="1701" w:hanging="1701"/>
      <w:outlineLvl w:val="4"/>
    </w:pPr>
    <w:rPr>
      <w:b w:val="0"/>
    </w:rPr>
  </w:style>
  <w:style w:type="paragraph" w:styleId="Kop6">
    <w:name w:val="heading 6"/>
    <w:basedOn w:val="Standaard"/>
    <w:next w:val="Standaard"/>
    <w:link w:val="Kop6Char"/>
    <w:rsid w:val="003C0825"/>
    <w:pPr>
      <w:keepNext/>
      <w:keepLines/>
      <w:spacing w:before="200"/>
      <w:outlineLvl w:val="5"/>
    </w:pPr>
    <w:rPr>
      <w:rFonts w:asciiTheme="majorHAnsi" w:eastAsiaTheme="majorEastAsia" w:hAnsiTheme="majorHAnsi" w:cstheme="majorBidi"/>
      <w:i/>
      <w:iCs/>
      <w:color w:val="002A45" w:themeColor="accent1" w:themeShade="7F"/>
    </w:rPr>
  </w:style>
  <w:style w:type="paragraph" w:styleId="Kop7">
    <w:name w:val="heading 7"/>
    <w:basedOn w:val="Standaard"/>
    <w:next w:val="Standaard"/>
    <w:link w:val="Kop7Char"/>
    <w:rsid w:val="003C0825"/>
    <w:pPr>
      <w:keepNext/>
      <w:keepLines/>
      <w:spacing w:before="20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rsid w:val="003C0825"/>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Standaard"/>
    <w:next w:val="Standaard"/>
    <w:link w:val="Kop9Char"/>
    <w:rsid w:val="003C082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link w:val="KoptekstChar"/>
    <w:rsid w:val="003C0825"/>
    <w:pPr>
      <w:spacing w:after="0" w:line="240" w:lineRule="exact"/>
    </w:pPr>
    <w:rPr>
      <w:sz w:val="20"/>
      <w:lang w:val="en-GB"/>
    </w:rPr>
  </w:style>
  <w:style w:type="character" w:customStyle="1" w:styleId="KoptekstChar">
    <w:name w:val="Koptekst Char"/>
    <w:basedOn w:val="Standaardalinea-lettertype"/>
    <w:link w:val="Koptekst"/>
    <w:rsid w:val="003C0825"/>
    <w:rPr>
      <w:sz w:val="20"/>
      <w:lang w:val="en-GB"/>
    </w:rPr>
  </w:style>
  <w:style w:type="paragraph" w:styleId="Voettekst">
    <w:name w:val="footer"/>
    <w:link w:val="VoettekstChar"/>
    <w:rsid w:val="003C0825"/>
    <w:pPr>
      <w:spacing w:after="0" w:line="240" w:lineRule="exact"/>
    </w:pPr>
    <w:rPr>
      <w:sz w:val="20"/>
      <w:lang w:val="en-GB"/>
    </w:rPr>
  </w:style>
  <w:style w:type="character" w:customStyle="1" w:styleId="VoettekstChar">
    <w:name w:val="Voettekst Char"/>
    <w:basedOn w:val="Standaardalinea-lettertype"/>
    <w:link w:val="Voettekst"/>
    <w:rsid w:val="003C0825"/>
    <w:rPr>
      <w:sz w:val="20"/>
      <w:lang w:val="en-GB"/>
    </w:rPr>
  </w:style>
  <w:style w:type="paragraph" w:styleId="Ballontekst">
    <w:name w:val="Balloon Text"/>
    <w:basedOn w:val="Standaard"/>
    <w:link w:val="BallontekstChar"/>
    <w:rsid w:val="003C0825"/>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3C0825"/>
    <w:rPr>
      <w:rFonts w:ascii="Tahoma" w:hAnsi="Tahoma" w:cs="Tahoma"/>
      <w:sz w:val="16"/>
      <w:szCs w:val="16"/>
      <w:lang w:val="en-GB"/>
    </w:rPr>
  </w:style>
  <w:style w:type="table" w:styleId="Tabelraster">
    <w:name w:val="Table Grid"/>
    <w:basedOn w:val="Standaardtabel"/>
    <w:uiPriority w:val="59"/>
    <w:rsid w:val="003C08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Standaard"/>
    <w:rsid w:val="003C0825"/>
    <w:pPr>
      <w:spacing w:line="500" w:lineRule="exact"/>
      <w:ind w:left="907" w:right="907"/>
    </w:pPr>
    <w:rPr>
      <w:b/>
      <w:caps/>
      <w:color w:val="FFFFFF" w:themeColor="background1"/>
      <w:sz w:val="50"/>
      <w:szCs w:val="50"/>
    </w:rPr>
  </w:style>
  <w:style w:type="character" w:customStyle="1" w:styleId="Kop1Char">
    <w:name w:val="Kop 1 Char"/>
    <w:basedOn w:val="Standaardalinea-lettertype"/>
    <w:link w:val="Kop1"/>
    <w:rsid w:val="003C0825"/>
    <w:rPr>
      <w:rFonts w:asciiTheme="majorHAnsi" w:eastAsiaTheme="majorEastAsia" w:hAnsiTheme="majorHAnsi" w:cstheme="majorBidi"/>
      <w:b/>
      <w:bCs/>
      <w:caps/>
      <w:color w:val="00558C"/>
      <w:sz w:val="28"/>
      <w:szCs w:val="24"/>
      <w:lang w:val="en-GB"/>
    </w:rPr>
  </w:style>
  <w:style w:type="character" w:customStyle="1" w:styleId="Kop2Char">
    <w:name w:val="Kop 2 Char"/>
    <w:basedOn w:val="Standaardalinea-lettertype"/>
    <w:link w:val="Kop2"/>
    <w:rsid w:val="003C0825"/>
    <w:rPr>
      <w:rFonts w:asciiTheme="majorHAnsi" w:eastAsiaTheme="majorEastAsia" w:hAnsiTheme="majorHAnsi" w:cstheme="majorBidi"/>
      <w:b/>
      <w:caps/>
      <w:color w:val="00558C"/>
      <w:sz w:val="24"/>
      <w:szCs w:val="24"/>
      <w:lang w:val="en-GB"/>
    </w:rPr>
  </w:style>
  <w:style w:type="character" w:customStyle="1" w:styleId="Kop3Char">
    <w:name w:val="Kop 3 Char"/>
    <w:basedOn w:val="Standaardalinea-lettertype"/>
    <w:link w:val="Kop3"/>
    <w:rsid w:val="003C0825"/>
    <w:rPr>
      <w:rFonts w:asciiTheme="majorHAnsi" w:eastAsiaTheme="majorEastAsia" w:hAnsiTheme="majorHAnsi" w:cstheme="majorBidi"/>
      <w:b/>
      <w:bCs/>
      <w:smallCaps/>
      <w:color w:val="00558C"/>
      <w:sz w:val="24"/>
      <w:szCs w:val="24"/>
      <w:lang w:val="en-GB"/>
    </w:rPr>
  </w:style>
  <w:style w:type="paragraph" w:styleId="Lijst">
    <w:name w:val="List"/>
    <w:basedOn w:val="Standaard"/>
    <w:uiPriority w:val="99"/>
    <w:unhideWhenUsed/>
    <w:rsid w:val="003C0825"/>
    <w:pPr>
      <w:ind w:left="360" w:hanging="360"/>
      <w:contextualSpacing/>
    </w:pPr>
    <w:rPr>
      <w:sz w:val="22"/>
    </w:rPr>
  </w:style>
  <w:style w:type="character" w:customStyle="1" w:styleId="Kop4Char">
    <w:name w:val="Kop 4 Char"/>
    <w:basedOn w:val="Standaardalinea-lettertype"/>
    <w:link w:val="Kop4"/>
    <w:rsid w:val="003C0825"/>
    <w:rPr>
      <w:rFonts w:asciiTheme="majorHAnsi" w:eastAsiaTheme="majorEastAsia" w:hAnsiTheme="majorHAnsi" w:cstheme="majorBidi"/>
      <w:b/>
      <w:iCs/>
      <w:color w:val="00558C"/>
      <w:szCs w:val="24"/>
      <w:lang w:val="en-GB"/>
    </w:rPr>
  </w:style>
  <w:style w:type="character" w:customStyle="1" w:styleId="Kop5Char">
    <w:name w:val="Kop 5 Char"/>
    <w:basedOn w:val="Standaardalinea-lettertype"/>
    <w:link w:val="Kop5"/>
    <w:rsid w:val="003C0825"/>
    <w:rPr>
      <w:rFonts w:asciiTheme="majorHAnsi" w:eastAsiaTheme="majorEastAsia" w:hAnsiTheme="majorHAnsi" w:cstheme="majorBidi"/>
      <w:iCs/>
      <w:color w:val="00558C"/>
      <w:szCs w:val="24"/>
      <w:lang w:val="en-GB"/>
    </w:rPr>
  </w:style>
  <w:style w:type="character" w:customStyle="1" w:styleId="Kop6Char">
    <w:name w:val="Kop 6 Char"/>
    <w:basedOn w:val="Standaardalinea-lettertype"/>
    <w:link w:val="Kop6"/>
    <w:rsid w:val="003C0825"/>
    <w:rPr>
      <w:rFonts w:asciiTheme="majorHAnsi" w:eastAsiaTheme="majorEastAsia" w:hAnsiTheme="majorHAnsi" w:cstheme="majorBidi"/>
      <w:i/>
      <w:iCs/>
      <w:color w:val="002A45" w:themeColor="accent1" w:themeShade="7F"/>
      <w:sz w:val="18"/>
      <w:lang w:val="en-GB"/>
    </w:rPr>
  </w:style>
  <w:style w:type="character" w:customStyle="1" w:styleId="Kop7Char">
    <w:name w:val="Kop 7 Char"/>
    <w:basedOn w:val="Standaardalinea-lettertype"/>
    <w:link w:val="Kop7"/>
    <w:rsid w:val="003C0825"/>
    <w:rPr>
      <w:rFonts w:asciiTheme="majorHAnsi" w:eastAsiaTheme="majorEastAsia" w:hAnsiTheme="majorHAnsi" w:cstheme="majorBidi"/>
      <w:i/>
      <w:iCs/>
      <w:color w:val="404040" w:themeColor="text1" w:themeTint="BF"/>
      <w:sz w:val="18"/>
      <w:lang w:val="en-GB"/>
    </w:rPr>
  </w:style>
  <w:style w:type="character" w:customStyle="1" w:styleId="Kop8Char">
    <w:name w:val="Kop 8 Char"/>
    <w:basedOn w:val="Standaardalinea-lettertype"/>
    <w:link w:val="Kop8"/>
    <w:rsid w:val="003C0825"/>
    <w:rPr>
      <w:rFonts w:asciiTheme="majorHAnsi" w:eastAsiaTheme="majorEastAsia" w:hAnsiTheme="majorHAnsi" w:cstheme="majorBidi"/>
      <w:color w:val="404040" w:themeColor="text1" w:themeTint="BF"/>
      <w:sz w:val="20"/>
      <w:szCs w:val="20"/>
      <w:lang w:val="en-GB"/>
    </w:rPr>
  </w:style>
  <w:style w:type="character" w:customStyle="1" w:styleId="Kop9Char">
    <w:name w:val="Kop 9 Char"/>
    <w:basedOn w:val="Standaardalinea-lettertype"/>
    <w:link w:val="Kop9"/>
    <w:rsid w:val="003C0825"/>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Standaard"/>
    <w:qFormat/>
    <w:rsid w:val="003C0825"/>
    <w:pPr>
      <w:numPr>
        <w:numId w:val="1"/>
      </w:numPr>
      <w:spacing w:after="120"/>
    </w:pPr>
    <w:rPr>
      <w:color w:val="000000" w:themeColor="text1"/>
      <w:sz w:val="22"/>
    </w:rPr>
  </w:style>
  <w:style w:type="paragraph" w:customStyle="1" w:styleId="Bullet2">
    <w:name w:val="Bullet 2"/>
    <w:basedOn w:val="Standaard"/>
    <w:link w:val="Bullet2Char"/>
    <w:qFormat/>
    <w:rsid w:val="003C0825"/>
    <w:pPr>
      <w:numPr>
        <w:numId w:val="2"/>
      </w:numPr>
      <w:spacing w:after="120"/>
      <w:ind w:left="1276" w:hanging="425"/>
    </w:pPr>
    <w:rPr>
      <w:color w:val="000000" w:themeColor="text1"/>
      <w:sz w:val="22"/>
    </w:rPr>
  </w:style>
  <w:style w:type="paragraph" w:customStyle="1" w:styleId="Heading1separatationline">
    <w:name w:val="Heading 1 separatation line"/>
    <w:basedOn w:val="Standaard"/>
    <w:next w:val="Platteteks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Standaard"/>
    <w:next w:val="Plattetekst"/>
    <w:rsid w:val="003C0825"/>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Standaard"/>
    <w:rsid w:val="003C0825"/>
    <w:pPr>
      <w:spacing w:line="180" w:lineRule="exact"/>
      <w:jc w:val="right"/>
    </w:pPr>
    <w:rPr>
      <w:color w:val="00558C" w:themeColor="accent1"/>
    </w:rPr>
  </w:style>
  <w:style w:type="paragraph" w:customStyle="1" w:styleId="Editionnumber">
    <w:name w:val="Edition number"/>
    <w:basedOn w:val="Standaard"/>
    <w:rsid w:val="003C0825"/>
    <w:rPr>
      <w:b/>
      <w:color w:val="00558C" w:themeColor="accent1"/>
      <w:sz w:val="50"/>
      <w:szCs w:val="50"/>
    </w:rPr>
  </w:style>
  <w:style w:type="paragraph" w:customStyle="1" w:styleId="Editionnumber-footer">
    <w:name w:val="Edition number - footer"/>
    <w:basedOn w:val="Voettekst"/>
    <w:next w:val="Geenafstand"/>
    <w:rsid w:val="003C0825"/>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Koptekst"/>
    <w:rsid w:val="003C0825"/>
    <w:pPr>
      <w:pBdr>
        <w:bottom w:val="single" w:sz="8" w:space="12" w:color="00558C" w:themeColor="accent1"/>
      </w:pBdr>
      <w:spacing w:before="100" w:line="560" w:lineRule="exact"/>
    </w:pPr>
    <w:rPr>
      <w:b/>
      <w:caps/>
      <w:color w:val="009FE3" w:themeColor="accent2"/>
      <w:sz w:val="56"/>
      <w:szCs w:val="56"/>
    </w:rPr>
  </w:style>
  <w:style w:type="paragraph" w:styleId="Inhopg1">
    <w:name w:val="toc 1"/>
    <w:basedOn w:val="Standaard"/>
    <w:next w:val="Standaard"/>
    <w:uiPriority w:val="39"/>
    <w:rsid w:val="003C0825"/>
    <w:pPr>
      <w:tabs>
        <w:tab w:val="right" w:leader="dot" w:pos="9781"/>
      </w:tabs>
      <w:spacing w:after="40" w:line="300" w:lineRule="atLeast"/>
      <w:ind w:left="425" w:right="425" w:hanging="425"/>
    </w:pPr>
    <w:rPr>
      <w:b/>
      <w:caps/>
      <w:noProof/>
      <w:color w:val="00558C" w:themeColor="accent1"/>
      <w:sz w:val="22"/>
    </w:rPr>
  </w:style>
  <w:style w:type="paragraph" w:styleId="Inhopg2">
    <w:name w:val="toc 2"/>
    <w:basedOn w:val="Standaard"/>
    <w:next w:val="Standaard"/>
    <w:autoRedefine/>
    <w:uiPriority w:val="39"/>
    <w:rsid w:val="0010203D"/>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Standaardalinea-lettertype"/>
    <w:uiPriority w:val="99"/>
    <w:unhideWhenUsed/>
    <w:rsid w:val="003C0825"/>
    <w:rPr>
      <w:color w:val="00558C" w:themeColor="accent1"/>
      <w:u w:val="single"/>
    </w:rPr>
  </w:style>
  <w:style w:type="paragraph" w:styleId="Lijstnummering3">
    <w:name w:val="List Number 3"/>
    <w:basedOn w:val="Standaard"/>
    <w:uiPriority w:val="99"/>
    <w:unhideWhenUsed/>
    <w:rsid w:val="003C0825"/>
    <w:pPr>
      <w:contextualSpacing/>
    </w:pPr>
  </w:style>
  <w:style w:type="paragraph" w:styleId="Lijstmetafbeeldingen">
    <w:name w:val="table of figures"/>
    <w:basedOn w:val="Standaard"/>
    <w:next w:val="Standaard"/>
    <w:uiPriority w:val="99"/>
    <w:rsid w:val="003C0825"/>
    <w:pPr>
      <w:tabs>
        <w:tab w:val="right" w:leader="dot" w:pos="9781"/>
      </w:tabs>
      <w:spacing w:after="60"/>
      <w:ind w:left="1276" w:right="425" w:hanging="1276"/>
    </w:pPr>
    <w:rPr>
      <w:i/>
      <w:color w:val="00558C"/>
      <w:sz w:val="22"/>
    </w:rPr>
  </w:style>
  <w:style w:type="paragraph" w:customStyle="1" w:styleId="Tabletext">
    <w:name w:val="Table text"/>
    <w:basedOn w:val="Standaard"/>
    <w:qFormat/>
    <w:rsid w:val="003C0825"/>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Gemiddeldearcering1">
    <w:name w:val="Medium Shading 1"/>
    <w:basedOn w:val="Standaardtabel"/>
    <w:uiPriority w:val="63"/>
    <w:rsid w:val="003C0825"/>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ijschrift">
    <w:name w:val="caption"/>
    <w:basedOn w:val="Standaard"/>
    <w:next w:val="Standaard"/>
    <w:uiPriority w:val="35"/>
    <w:rsid w:val="003C0825"/>
    <w:rPr>
      <w:b/>
      <w:bCs/>
      <w:i/>
      <w:color w:val="575756"/>
      <w:sz w:val="22"/>
      <w:u w:val="single"/>
    </w:rPr>
  </w:style>
  <w:style w:type="paragraph" w:styleId="Inhopg3">
    <w:name w:val="toc 3"/>
    <w:basedOn w:val="Standaard"/>
    <w:next w:val="Standaard"/>
    <w:uiPriority w:val="39"/>
    <w:unhideWhenUsed/>
    <w:rsid w:val="003C0825"/>
    <w:pPr>
      <w:tabs>
        <w:tab w:val="right" w:leader="dot" w:pos="9781"/>
      </w:tabs>
      <w:spacing w:after="60"/>
      <w:ind w:left="1134" w:hanging="709"/>
    </w:pPr>
    <w:rPr>
      <w:color w:val="00558C"/>
    </w:rPr>
  </w:style>
  <w:style w:type="paragraph" w:customStyle="1" w:styleId="Listatext">
    <w:name w:val="List a text"/>
    <w:basedOn w:val="Standaard"/>
    <w:qFormat/>
    <w:rsid w:val="003C0825"/>
    <w:pPr>
      <w:spacing w:after="120"/>
      <w:ind w:left="1134"/>
    </w:pPr>
    <w:rPr>
      <w:sz w:val="22"/>
    </w:rPr>
  </w:style>
  <w:style w:type="character" w:customStyle="1" w:styleId="Bullet2Char">
    <w:name w:val="Bullet 2 Char"/>
    <w:basedOn w:val="Standaardalinea-lettertype"/>
    <w:link w:val="Bullet2"/>
    <w:rsid w:val="003C0825"/>
    <w:rPr>
      <w:color w:val="000000" w:themeColor="text1"/>
      <w:lang w:val="en-GB"/>
    </w:rPr>
  </w:style>
  <w:style w:type="paragraph" w:customStyle="1" w:styleId="AppendixHead1">
    <w:name w:val="Appendix Head 1"/>
    <w:basedOn w:val="Standaard"/>
    <w:next w:val="Heading1separationline"/>
    <w:qFormat/>
    <w:rsid w:val="003C0825"/>
    <w:pPr>
      <w:numPr>
        <w:numId w:val="51"/>
      </w:numPr>
      <w:spacing w:before="120" w:after="120" w:line="240" w:lineRule="auto"/>
    </w:pPr>
    <w:rPr>
      <w:rFonts w:eastAsia="Calibri" w:cs="Arial"/>
      <w:b/>
      <w:caps/>
      <w:color w:val="00558C"/>
      <w:sz w:val="28"/>
      <w:lang w:eastAsia="en-GB"/>
    </w:rPr>
  </w:style>
  <w:style w:type="paragraph" w:customStyle="1" w:styleId="AppendixHead2">
    <w:name w:val="Appendix Head 2"/>
    <w:basedOn w:val="AppendixtitleHead1"/>
    <w:next w:val="Heading2separationline"/>
    <w:qFormat/>
    <w:rsid w:val="003C0825"/>
    <w:pPr>
      <w:numPr>
        <w:ilvl w:val="1"/>
      </w:numPr>
      <w:spacing w:after="120"/>
    </w:pPr>
    <w:rPr>
      <w:rFonts w:cs="Arial"/>
      <w:sz w:val="24"/>
      <w:lang w:eastAsia="en-GB"/>
    </w:rPr>
  </w:style>
  <w:style w:type="paragraph" w:customStyle="1" w:styleId="AppendixHead3">
    <w:name w:val="Appendix Head 3"/>
    <w:basedOn w:val="Standaard"/>
    <w:next w:val="Plattetekst"/>
    <w:qFormat/>
    <w:rsid w:val="003C0825"/>
    <w:pPr>
      <w:numPr>
        <w:ilvl w:val="2"/>
        <w:numId w:val="17"/>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Plattetekst"/>
    <w:qFormat/>
    <w:rsid w:val="003C0825"/>
    <w:pPr>
      <w:numPr>
        <w:ilvl w:val="3"/>
      </w:numPr>
    </w:pPr>
    <w:rPr>
      <w:smallCaps w:val="0"/>
      <w:sz w:val="22"/>
    </w:rPr>
  </w:style>
  <w:style w:type="paragraph" w:customStyle="1" w:styleId="Annex">
    <w:name w:val="Annex"/>
    <w:basedOn w:val="Standaard"/>
    <w:next w:val="Plattetekst"/>
    <w:link w:val="AnnexChar"/>
    <w:rsid w:val="006E10BF"/>
    <w:pPr>
      <w:spacing w:after="360"/>
      <w:ind w:left="851" w:hanging="851"/>
    </w:pPr>
    <w:rPr>
      <w:b/>
      <w:i/>
      <w:caps/>
      <w:color w:val="407EC9"/>
      <w:sz w:val="28"/>
      <w:u w:val="single"/>
    </w:rPr>
  </w:style>
  <w:style w:type="character" w:customStyle="1" w:styleId="AnnexChar">
    <w:name w:val="Annex Char"/>
    <w:basedOn w:val="Standaardalinea-lettertype"/>
    <w:link w:val="Annex"/>
    <w:rsid w:val="006E10BF"/>
    <w:rPr>
      <w:b/>
      <w:i/>
      <w:caps/>
      <w:color w:val="407EC9"/>
      <w:sz w:val="28"/>
      <w:u w:val="single"/>
      <w:lang w:val="en-GB"/>
    </w:rPr>
  </w:style>
  <w:style w:type="paragraph" w:customStyle="1" w:styleId="AnnexAHead1">
    <w:name w:val="Annex A Head 1"/>
    <w:basedOn w:val="Standaard"/>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Standaard"/>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Plattetekst">
    <w:name w:val="Body Text"/>
    <w:basedOn w:val="Standaard"/>
    <w:link w:val="PlattetekstChar"/>
    <w:unhideWhenUsed/>
    <w:qFormat/>
    <w:rsid w:val="003C0825"/>
    <w:pPr>
      <w:spacing w:after="120"/>
      <w:jc w:val="both"/>
    </w:pPr>
    <w:rPr>
      <w:sz w:val="22"/>
    </w:rPr>
  </w:style>
  <w:style w:type="character" w:customStyle="1" w:styleId="PlattetekstChar">
    <w:name w:val="Platte tekst Char"/>
    <w:basedOn w:val="Standaardalinea-lettertype"/>
    <w:link w:val="Plattetekst"/>
    <w:rsid w:val="003C0825"/>
    <w:rPr>
      <w:lang w:val="en-GB"/>
    </w:rPr>
  </w:style>
  <w:style w:type="paragraph" w:customStyle="1" w:styleId="AnnexAHead3">
    <w:name w:val="Annex A Head 3"/>
    <w:basedOn w:val="Standaard"/>
    <w:next w:val="Platteteks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Standaard"/>
    <w:next w:val="Plattetekst"/>
    <w:rsid w:val="006E10BF"/>
    <w:pPr>
      <w:numPr>
        <w:ilvl w:val="3"/>
        <w:numId w:val="11"/>
      </w:numPr>
      <w:spacing w:before="120" w:after="120" w:line="240" w:lineRule="auto"/>
    </w:pPr>
    <w:rPr>
      <w:rFonts w:eastAsia="Calibri" w:cs="Calibri"/>
      <w:b/>
      <w:color w:val="407EC9"/>
      <w:sz w:val="22"/>
      <w:lang w:eastAsia="en-GB"/>
    </w:rPr>
  </w:style>
  <w:style w:type="character" w:styleId="Verwijzingopmerking">
    <w:name w:val="annotation reference"/>
    <w:basedOn w:val="Standaardalinea-lettertype"/>
    <w:unhideWhenUsed/>
    <w:rsid w:val="003C0825"/>
    <w:rPr>
      <w:noProof w:val="0"/>
      <w:sz w:val="18"/>
      <w:szCs w:val="18"/>
      <w:lang w:val="en-GB"/>
    </w:rPr>
  </w:style>
  <w:style w:type="paragraph" w:styleId="Tekstopmerking">
    <w:name w:val="annotation text"/>
    <w:basedOn w:val="Standaard"/>
    <w:link w:val="TekstopmerkingChar"/>
    <w:unhideWhenUsed/>
    <w:rsid w:val="003C0825"/>
    <w:pPr>
      <w:spacing w:line="240" w:lineRule="auto"/>
    </w:pPr>
    <w:rPr>
      <w:sz w:val="24"/>
      <w:szCs w:val="24"/>
    </w:rPr>
  </w:style>
  <w:style w:type="character" w:customStyle="1" w:styleId="TekstopmerkingChar">
    <w:name w:val="Tekst opmerking Char"/>
    <w:basedOn w:val="Standaardalinea-lettertype"/>
    <w:link w:val="Tekstopmerking"/>
    <w:rsid w:val="003C0825"/>
    <w:rPr>
      <w:sz w:val="24"/>
      <w:szCs w:val="24"/>
      <w:lang w:val="en-GB"/>
    </w:rPr>
  </w:style>
  <w:style w:type="paragraph" w:styleId="Onderwerpvanopmerking">
    <w:name w:val="annotation subject"/>
    <w:basedOn w:val="Tekstopmerking"/>
    <w:next w:val="Tekstopmerking"/>
    <w:link w:val="OnderwerpvanopmerkingChar"/>
    <w:unhideWhenUsed/>
    <w:rsid w:val="003C0825"/>
    <w:rPr>
      <w:b/>
      <w:bCs/>
      <w:sz w:val="20"/>
      <w:szCs w:val="20"/>
    </w:rPr>
  </w:style>
  <w:style w:type="character" w:customStyle="1" w:styleId="OnderwerpvanopmerkingChar">
    <w:name w:val="Onderwerp van opmerking Char"/>
    <w:basedOn w:val="TekstopmerkingChar"/>
    <w:link w:val="Onderwerpvanopmerking"/>
    <w:rsid w:val="003C0825"/>
    <w:rPr>
      <w:b/>
      <w:bCs/>
      <w:sz w:val="20"/>
      <w:szCs w:val="20"/>
      <w:lang w:val="en-GB"/>
    </w:rPr>
  </w:style>
  <w:style w:type="paragraph" w:styleId="Plattetekstinspringen3">
    <w:name w:val="Body Text Indent 3"/>
    <w:basedOn w:val="Standaard"/>
    <w:link w:val="Plattetekstinspringen3Char"/>
    <w:semiHidden/>
    <w:unhideWhenUsed/>
    <w:rsid w:val="003C0825"/>
    <w:pPr>
      <w:spacing w:after="120"/>
      <w:ind w:left="360"/>
    </w:pPr>
    <w:rPr>
      <w:sz w:val="16"/>
      <w:szCs w:val="16"/>
    </w:rPr>
  </w:style>
  <w:style w:type="character" w:customStyle="1" w:styleId="Plattetekstinspringen3Char">
    <w:name w:val="Platte tekst inspringen 3 Char"/>
    <w:basedOn w:val="Standaardalinea-lettertype"/>
    <w:link w:val="Plattetekstinspringen3"/>
    <w:semiHidden/>
    <w:rsid w:val="003C0825"/>
    <w:rPr>
      <w:sz w:val="16"/>
      <w:szCs w:val="16"/>
      <w:lang w:val="en-GB"/>
    </w:rPr>
  </w:style>
  <w:style w:type="paragraph" w:customStyle="1" w:styleId="InsetList">
    <w:name w:val="Inset List"/>
    <w:basedOn w:val="Standaard"/>
    <w:qFormat/>
    <w:rsid w:val="003C0825"/>
    <w:pPr>
      <w:numPr>
        <w:numId w:val="9"/>
      </w:numPr>
      <w:spacing w:after="120"/>
      <w:jc w:val="both"/>
    </w:pPr>
    <w:rPr>
      <w:sz w:val="22"/>
    </w:rPr>
  </w:style>
  <w:style w:type="paragraph" w:customStyle="1" w:styleId="ListofFigures">
    <w:name w:val="List of Figures"/>
    <w:basedOn w:val="Standaard"/>
    <w:next w:val="Standaard"/>
    <w:rsid w:val="003C0825"/>
    <w:pPr>
      <w:spacing w:after="240" w:line="480" w:lineRule="atLeast"/>
    </w:pPr>
    <w:rPr>
      <w:b/>
      <w:color w:val="009FE3" w:themeColor="accent2"/>
      <w:sz w:val="40"/>
      <w:szCs w:val="40"/>
    </w:rPr>
  </w:style>
  <w:style w:type="paragraph" w:customStyle="1" w:styleId="Reference">
    <w:name w:val="Reference"/>
    <w:basedOn w:val="Standaard"/>
    <w:rsid w:val="006E10BF"/>
    <w:pPr>
      <w:tabs>
        <w:tab w:val="num" w:pos="0"/>
      </w:tabs>
      <w:spacing w:after="120" w:line="240" w:lineRule="auto"/>
      <w:ind w:left="567" w:hanging="567"/>
    </w:pPr>
    <w:rPr>
      <w:rFonts w:eastAsia="Times New Roman" w:cs="Times New Roman"/>
      <w:sz w:val="22"/>
      <w:szCs w:val="20"/>
    </w:rPr>
  </w:style>
  <w:style w:type="paragraph" w:customStyle="1" w:styleId="Tablecaption">
    <w:name w:val="Table caption"/>
    <w:basedOn w:val="Bijschrift"/>
    <w:next w:val="Plattetekst"/>
    <w:qFormat/>
    <w:rsid w:val="003C0825"/>
    <w:pPr>
      <w:numPr>
        <w:numId w:val="6"/>
      </w:numPr>
      <w:tabs>
        <w:tab w:val="left" w:pos="851"/>
      </w:tabs>
      <w:spacing w:before="240" w:after="240"/>
      <w:jc w:val="center"/>
    </w:pPr>
    <w:rPr>
      <w:b w:val="0"/>
      <w:u w:val="none"/>
    </w:rPr>
  </w:style>
  <w:style w:type="paragraph" w:styleId="Lijstnummering">
    <w:name w:val="List Number"/>
    <w:basedOn w:val="Standaard"/>
    <w:semiHidden/>
    <w:rsid w:val="003C0825"/>
    <w:pPr>
      <w:numPr>
        <w:numId w:val="14"/>
      </w:numPr>
      <w:contextualSpacing/>
    </w:pPr>
  </w:style>
  <w:style w:type="paragraph" w:styleId="Inhopg4">
    <w:name w:val="toc 4"/>
    <w:basedOn w:val="Standaard"/>
    <w:next w:val="Standaard"/>
    <w:autoRedefine/>
    <w:uiPriority w:val="39"/>
    <w:unhideWhenUsed/>
    <w:rsid w:val="003C0825"/>
    <w:pPr>
      <w:tabs>
        <w:tab w:val="right" w:leader="dot" w:pos="9781"/>
        <w:tab w:val="right" w:leader="dot" w:pos="10195"/>
      </w:tabs>
      <w:ind w:left="1418" w:right="425" w:hanging="1418"/>
    </w:pPr>
    <w:rPr>
      <w:b/>
      <w:caps/>
      <w:color w:val="00558C"/>
      <w:sz w:val="22"/>
    </w:rPr>
  </w:style>
  <w:style w:type="paragraph" w:styleId="Voetnoottekst">
    <w:name w:val="footnote text"/>
    <w:basedOn w:val="Standaard"/>
    <w:link w:val="VoetnoottekstChar"/>
    <w:uiPriority w:val="99"/>
    <w:unhideWhenUsed/>
    <w:rsid w:val="003C0825"/>
    <w:pPr>
      <w:tabs>
        <w:tab w:val="left" w:pos="425"/>
      </w:tabs>
      <w:spacing w:line="240" w:lineRule="auto"/>
      <w:ind w:left="425" w:hanging="425"/>
    </w:pPr>
    <w:rPr>
      <w:szCs w:val="24"/>
      <w:vertAlign w:val="superscript"/>
    </w:rPr>
  </w:style>
  <w:style w:type="character" w:customStyle="1" w:styleId="VoetnoottekstChar">
    <w:name w:val="Voetnoottekst Char"/>
    <w:basedOn w:val="Standaardalinea-lettertype"/>
    <w:link w:val="Voetnoottekst"/>
    <w:uiPriority w:val="99"/>
    <w:rsid w:val="003C0825"/>
    <w:rPr>
      <w:sz w:val="18"/>
      <w:szCs w:val="24"/>
      <w:vertAlign w:val="superscript"/>
      <w:lang w:val="en-GB"/>
    </w:rPr>
  </w:style>
  <w:style w:type="character" w:styleId="Voetnootmarkering">
    <w:name w:val="footnote reference"/>
    <w:uiPriority w:val="99"/>
    <w:rsid w:val="003C0825"/>
    <w:rPr>
      <w:rFonts w:asciiTheme="minorHAnsi" w:hAnsiTheme="minorHAnsi"/>
      <w:sz w:val="20"/>
      <w:vertAlign w:val="superscript"/>
    </w:rPr>
  </w:style>
  <w:style w:type="character" w:styleId="Paginanummer">
    <w:name w:val="page number"/>
    <w:rsid w:val="003C0825"/>
    <w:rPr>
      <w:rFonts w:asciiTheme="minorHAnsi" w:hAnsiTheme="minorHAnsi"/>
      <w:sz w:val="15"/>
    </w:rPr>
  </w:style>
  <w:style w:type="paragraph" w:customStyle="1" w:styleId="Footereditionno">
    <w:name w:val="Footer edition no."/>
    <w:basedOn w:val="Standaard"/>
    <w:rsid w:val="003C0825"/>
    <w:pPr>
      <w:tabs>
        <w:tab w:val="right" w:pos="10206"/>
      </w:tabs>
    </w:pPr>
    <w:rPr>
      <w:b/>
      <w:color w:val="00558C"/>
      <w:sz w:val="15"/>
    </w:rPr>
  </w:style>
  <w:style w:type="paragraph" w:customStyle="1" w:styleId="Lista">
    <w:name w:val="List a"/>
    <w:basedOn w:val="Standaard"/>
    <w:qFormat/>
    <w:rsid w:val="003C0825"/>
    <w:pPr>
      <w:numPr>
        <w:ilvl w:val="1"/>
        <w:numId w:val="45"/>
      </w:numPr>
      <w:spacing w:after="120" w:line="240" w:lineRule="auto"/>
      <w:jc w:val="both"/>
    </w:pPr>
    <w:rPr>
      <w:rFonts w:eastAsia="Times New Roman" w:cs="Times New Roman"/>
      <w:sz w:val="22"/>
      <w:szCs w:val="20"/>
      <w:lang w:eastAsia="en-GB"/>
    </w:rPr>
  </w:style>
  <w:style w:type="numbering" w:styleId="Artikelsectie">
    <w:name w:val="Outline List 3"/>
    <w:basedOn w:val="Geenlijst"/>
    <w:rsid w:val="003C0825"/>
    <w:pPr>
      <w:numPr>
        <w:numId w:val="7"/>
      </w:numPr>
    </w:pPr>
  </w:style>
  <w:style w:type="paragraph" w:styleId="Inhopg5">
    <w:name w:val="toc 5"/>
    <w:basedOn w:val="Standaard"/>
    <w:next w:val="Standaard"/>
    <w:autoRedefine/>
    <w:uiPriority w:val="39"/>
    <w:rsid w:val="003C0825"/>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Inhopg6">
    <w:name w:val="toc 6"/>
    <w:basedOn w:val="Standaard"/>
    <w:next w:val="Standaard"/>
    <w:autoRedefine/>
    <w:rsid w:val="003C0825"/>
    <w:pPr>
      <w:spacing w:line="240" w:lineRule="auto"/>
      <w:ind w:left="960"/>
    </w:pPr>
    <w:rPr>
      <w:rFonts w:ascii="Arial" w:eastAsia="Times New Roman" w:hAnsi="Arial" w:cs="Times New Roman"/>
      <w:sz w:val="20"/>
      <w:szCs w:val="20"/>
    </w:rPr>
  </w:style>
  <w:style w:type="paragraph" w:styleId="Inhopg7">
    <w:name w:val="toc 7"/>
    <w:basedOn w:val="Standaard"/>
    <w:next w:val="Standaard"/>
    <w:autoRedefine/>
    <w:rsid w:val="003C0825"/>
    <w:pPr>
      <w:spacing w:line="240" w:lineRule="auto"/>
      <w:ind w:left="1200"/>
    </w:pPr>
    <w:rPr>
      <w:rFonts w:ascii="Arial" w:eastAsia="Times New Roman" w:hAnsi="Arial" w:cs="Times New Roman"/>
      <w:sz w:val="20"/>
      <w:szCs w:val="20"/>
    </w:rPr>
  </w:style>
  <w:style w:type="paragraph" w:styleId="Inhopg8">
    <w:name w:val="toc 8"/>
    <w:basedOn w:val="Standaard"/>
    <w:next w:val="Standaard"/>
    <w:autoRedefine/>
    <w:rsid w:val="003C0825"/>
    <w:pPr>
      <w:spacing w:line="240" w:lineRule="auto"/>
      <w:ind w:left="1440"/>
    </w:pPr>
    <w:rPr>
      <w:rFonts w:ascii="Arial" w:eastAsia="Times New Roman" w:hAnsi="Arial" w:cs="Times New Roman"/>
      <w:sz w:val="20"/>
      <w:szCs w:val="20"/>
    </w:rPr>
  </w:style>
  <w:style w:type="paragraph" w:styleId="Inhopg9">
    <w:name w:val="toc 9"/>
    <w:basedOn w:val="Standaard"/>
    <w:next w:val="Standaard"/>
    <w:autoRedefine/>
    <w:rsid w:val="003C0825"/>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3C0825"/>
    <w:pPr>
      <w:numPr>
        <w:ilvl w:val="2"/>
        <w:numId w:val="45"/>
      </w:numPr>
      <w:ind w:left="1701" w:hanging="425"/>
    </w:pPr>
  </w:style>
  <w:style w:type="paragraph" w:customStyle="1" w:styleId="Listitext">
    <w:name w:val="List i text"/>
    <w:basedOn w:val="Standaard"/>
    <w:qFormat/>
    <w:rsid w:val="003C0825"/>
    <w:pPr>
      <w:ind w:left="2268" w:hanging="567"/>
    </w:pPr>
    <w:rPr>
      <w:sz w:val="20"/>
    </w:rPr>
  </w:style>
  <w:style w:type="paragraph" w:customStyle="1" w:styleId="Bullet1text">
    <w:name w:val="Bullet 1 text"/>
    <w:basedOn w:val="Standaard"/>
    <w:qFormat/>
    <w:rsid w:val="003C0825"/>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Standaard"/>
    <w:qFormat/>
    <w:rsid w:val="003C0825"/>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Standaard"/>
    <w:qFormat/>
    <w:rsid w:val="003C0825"/>
    <w:pPr>
      <w:numPr>
        <w:numId w:val="15"/>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Standaard"/>
    <w:qFormat/>
    <w:rsid w:val="003C0825"/>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Standaard"/>
    <w:qFormat/>
    <w:rsid w:val="003C0825"/>
    <w:pPr>
      <w:numPr>
        <w:numId w:val="30"/>
      </w:numPr>
      <w:spacing w:after="120" w:line="240" w:lineRule="auto"/>
      <w:jc w:val="both"/>
    </w:pPr>
    <w:rPr>
      <w:rFonts w:eastAsia="Times New Roman" w:cs="Times New Roman"/>
      <w:sz w:val="22"/>
      <w:szCs w:val="20"/>
      <w:lang w:eastAsia="en-GB"/>
    </w:rPr>
  </w:style>
  <w:style w:type="paragraph" w:customStyle="1" w:styleId="List1text">
    <w:name w:val="List 1 text"/>
    <w:basedOn w:val="Standaard"/>
    <w:qFormat/>
    <w:rsid w:val="003C0825"/>
    <w:pPr>
      <w:spacing w:after="120" w:line="240" w:lineRule="auto"/>
      <w:ind w:left="567"/>
      <w:jc w:val="both"/>
    </w:pPr>
    <w:rPr>
      <w:rFonts w:eastAsia="Times New Roman" w:cs="Times New Roman"/>
      <w:sz w:val="22"/>
      <w:szCs w:val="20"/>
      <w:lang w:eastAsia="en-GB"/>
    </w:rPr>
  </w:style>
  <w:style w:type="paragraph" w:styleId="Documentstructuur">
    <w:name w:val="Document Map"/>
    <w:basedOn w:val="Standaard"/>
    <w:link w:val="DocumentstructuurChar"/>
    <w:rsid w:val="003C0825"/>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structuurChar">
    <w:name w:val="Documentstructuur Char"/>
    <w:basedOn w:val="Standaardalinea-lettertype"/>
    <w:link w:val="Documentstructuur"/>
    <w:rsid w:val="003C0825"/>
    <w:rPr>
      <w:rFonts w:ascii="Tahoma" w:eastAsia="Times New Roman" w:hAnsi="Tahoma" w:cs="Times New Roman"/>
      <w:sz w:val="20"/>
      <w:szCs w:val="24"/>
      <w:shd w:val="clear" w:color="auto" w:fill="000080"/>
      <w:lang w:val="de-DE" w:eastAsia="de-DE"/>
    </w:rPr>
  </w:style>
  <w:style w:type="character" w:styleId="GevolgdeHyperlink">
    <w:name w:val="FollowedHyperlink"/>
    <w:rsid w:val="003C0825"/>
    <w:rPr>
      <w:color w:val="800080"/>
      <w:u w:val="single"/>
    </w:rPr>
  </w:style>
  <w:style w:type="paragraph" w:styleId="Normaalweb">
    <w:name w:val="Normal (Web)"/>
    <w:basedOn w:val="Standaard"/>
    <w:uiPriority w:val="99"/>
    <w:rsid w:val="003C0825"/>
    <w:pPr>
      <w:spacing w:line="240" w:lineRule="auto"/>
    </w:pPr>
    <w:rPr>
      <w:rFonts w:ascii="Arial" w:eastAsia="Times New Roman" w:hAnsi="Arial" w:cs="Times New Roman"/>
      <w:sz w:val="22"/>
      <w:szCs w:val="24"/>
    </w:rPr>
  </w:style>
  <w:style w:type="paragraph" w:customStyle="1" w:styleId="TableofTables">
    <w:name w:val="Table of Tables"/>
    <w:basedOn w:val="Lijstmetafbeeldingen"/>
    <w:rsid w:val="003C0825"/>
    <w:pPr>
      <w:tabs>
        <w:tab w:val="left" w:pos="1134"/>
        <w:tab w:val="right" w:pos="9781"/>
      </w:tabs>
    </w:pPr>
  </w:style>
  <w:style w:type="character" w:styleId="Nadruk">
    <w:name w:val="Emphasis"/>
    <w:rsid w:val="003C0825"/>
    <w:rPr>
      <w:i/>
      <w:iCs/>
    </w:rPr>
  </w:style>
  <w:style w:type="character" w:styleId="HTML-citaat">
    <w:name w:val="HTML Cite"/>
    <w:rsid w:val="003C0825"/>
    <w:rPr>
      <w:i/>
      <w:iCs/>
    </w:rPr>
  </w:style>
  <w:style w:type="paragraph" w:customStyle="1" w:styleId="Equation">
    <w:name w:val="Equation"/>
    <w:basedOn w:val="Standaard"/>
    <w:next w:val="Plattetekst"/>
    <w:qFormat/>
    <w:rsid w:val="006E10BF"/>
    <w:pPr>
      <w:keepNext/>
      <w:spacing w:after="120" w:line="240" w:lineRule="auto"/>
      <w:ind w:left="1276" w:hanging="1276"/>
    </w:pPr>
    <w:rPr>
      <w:rFonts w:eastAsia="Times New Roman" w:cs="Times New Roman"/>
      <w:i/>
      <w:sz w:val="22"/>
      <w:szCs w:val="24"/>
      <w:u w:val="single"/>
    </w:rPr>
  </w:style>
  <w:style w:type="paragraph" w:customStyle="1" w:styleId="Default">
    <w:name w:val="Default"/>
    <w:rsid w:val="003C0825"/>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Standaardtabel"/>
    <w:next w:val="Tabelraster"/>
    <w:uiPriority w:val="59"/>
    <w:rsid w:val="003C0825"/>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rsid w:val="003C0825"/>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3C0825"/>
    <w:pPr>
      <w:numPr>
        <w:numId w:val="5"/>
      </w:numPr>
      <w:spacing w:before="120"/>
      <w:contextualSpacing/>
    </w:pPr>
    <w:rPr>
      <w:sz w:val="20"/>
    </w:rPr>
  </w:style>
  <w:style w:type="paragraph" w:customStyle="1" w:styleId="Textedesaisie">
    <w:name w:val="Texte de saisie"/>
    <w:basedOn w:val="Standaard"/>
    <w:link w:val="TextedesaisieCar"/>
    <w:rsid w:val="003C0825"/>
    <w:rPr>
      <w:color w:val="000000" w:themeColor="text1"/>
      <w:sz w:val="22"/>
    </w:rPr>
  </w:style>
  <w:style w:type="character" w:customStyle="1" w:styleId="TextedesaisieCar">
    <w:name w:val="Texte de saisie Car"/>
    <w:basedOn w:val="Standaardalinea-lettertype"/>
    <w:link w:val="Textedesaisie"/>
    <w:rsid w:val="003C0825"/>
    <w:rPr>
      <w:color w:val="000000" w:themeColor="text1"/>
      <w:lang w:val="en-GB"/>
    </w:rPr>
  </w:style>
  <w:style w:type="paragraph" w:customStyle="1" w:styleId="AnnexTablecaption">
    <w:name w:val="Annex Table caption"/>
    <w:basedOn w:val="Plattetekst"/>
    <w:qFormat/>
    <w:rsid w:val="003C0825"/>
    <w:pPr>
      <w:numPr>
        <w:numId w:val="48"/>
      </w:numPr>
      <w:jc w:val="center"/>
    </w:pPr>
    <w:rPr>
      <w:i/>
      <w:color w:val="00558C"/>
      <w:lang w:eastAsia="en-GB"/>
    </w:rPr>
  </w:style>
  <w:style w:type="paragraph" w:customStyle="1" w:styleId="Figurecaption">
    <w:name w:val="Figure caption"/>
    <w:basedOn w:val="Bijschrift"/>
    <w:next w:val="Plattetekst"/>
    <w:qFormat/>
    <w:rsid w:val="003C0825"/>
    <w:pPr>
      <w:numPr>
        <w:numId w:val="10"/>
      </w:numPr>
      <w:spacing w:before="240" w:after="240"/>
      <w:jc w:val="center"/>
    </w:pPr>
    <w:rPr>
      <w:b w:val="0"/>
      <w:u w:val="none"/>
    </w:rPr>
  </w:style>
  <w:style w:type="paragraph" w:customStyle="1" w:styleId="AnnexBHead1">
    <w:name w:val="Annex B Head 1"/>
    <w:basedOn w:val="AnnexAHead1"/>
    <w:next w:val="Heading1separatationline"/>
    <w:rsid w:val="006E10BF"/>
    <w:pPr>
      <w:numPr>
        <w:numId w:val="13"/>
      </w:numPr>
    </w:pPr>
  </w:style>
  <w:style w:type="paragraph" w:styleId="Geenafstand">
    <w:name w:val="No Spacing"/>
    <w:uiPriority w:val="1"/>
    <w:rsid w:val="003C0825"/>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Plattetekst"/>
    <w:rsid w:val="006E10BF"/>
    <w:pPr>
      <w:numPr>
        <w:numId w:val="4"/>
      </w:numPr>
    </w:pPr>
  </w:style>
  <w:style w:type="paragraph" w:customStyle="1" w:styleId="AnnexBHead4">
    <w:name w:val="Annex B Head 4"/>
    <w:basedOn w:val="AnnexAHead4"/>
    <w:next w:val="Plattetekst"/>
    <w:rsid w:val="006E10BF"/>
    <w:pPr>
      <w:numPr>
        <w:numId w:val="4"/>
      </w:numPr>
    </w:pPr>
  </w:style>
  <w:style w:type="paragraph" w:customStyle="1" w:styleId="Tableheading">
    <w:name w:val="Table heading"/>
    <w:basedOn w:val="Standaard"/>
    <w:qFormat/>
    <w:rsid w:val="003C0825"/>
    <w:pPr>
      <w:spacing w:before="60" w:after="60"/>
      <w:ind w:left="113" w:right="113"/>
      <w:jc w:val="center"/>
    </w:pPr>
    <w:rPr>
      <w:b/>
      <w:color w:val="00558C"/>
      <w:sz w:val="20"/>
      <w:lang w:val="en-US"/>
    </w:rPr>
  </w:style>
  <w:style w:type="paragraph" w:customStyle="1" w:styleId="Appendix">
    <w:name w:val="Appendix"/>
    <w:basedOn w:val="Annex"/>
    <w:next w:val="Standaard"/>
    <w:rsid w:val="006E10BF"/>
    <w:pPr>
      <w:spacing w:before="120" w:after="240" w:line="240" w:lineRule="auto"/>
      <w:ind w:left="1701" w:hanging="1701"/>
    </w:pPr>
    <w:rPr>
      <w:rFonts w:eastAsia="Calibri" w:cs="Calibri"/>
      <w:bCs/>
      <w:caps w:val="0"/>
      <w:szCs w:val="28"/>
    </w:rPr>
  </w:style>
  <w:style w:type="paragraph" w:customStyle="1" w:styleId="Footerlandscape">
    <w:name w:val="Footer landscape"/>
    <w:basedOn w:val="Standaard"/>
    <w:rsid w:val="003C0825"/>
    <w:pPr>
      <w:pBdr>
        <w:top w:val="single" w:sz="4" w:space="1" w:color="auto"/>
      </w:pBdr>
      <w:tabs>
        <w:tab w:val="right" w:pos="15309"/>
      </w:tabs>
      <w:adjustRightInd w:val="0"/>
    </w:pPr>
    <w:rPr>
      <w:b/>
      <w:color w:val="00558C"/>
      <w:sz w:val="15"/>
    </w:rPr>
  </w:style>
  <w:style w:type="paragraph" w:customStyle="1" w:styleId="Documentnumber">
    <w:name w:val="Document number"/>
    <w:basedOn w:val="Standaard"/>
    <w:next w:val="Standaard"/>
    <w:rsid w:val="003C0825"/>
    <w:rPr>
      <w:caps/>
      <w:color w:val="00558C"/>
      <w:sz w:val="50"/>
    </w:rPr>
  </w:style>
  <w:style w:type="paragraph" w:customStyle="1" w:styleId="Documentdate">
    <w:name w:val="Document date"/>
    <w:basedOn w:val="Standaard"/>
    <w:rsid w:val="003C0825"/>
    <w:rPr>
      <w:b/>
      <w:color w:val="00558C"/>
      <w:sz w:val="28"/>
    </w:rPr>
  </w:style>
  <w:style w:type="paragraph" w:customStyle="1" w:styleId="Footerportrait">
    <w:name w:val="Footer portrait"/>
    <w:basedOn w:val="Standaard"/>
    <w:rsid w:val="003C082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3C0825"/>
    <w:pPr>
      <w:ind w:left="0" w:right="0"/>
    </w:pPr>
    <w:rPr>
      <w:b w:val="0"/>
      <w:color w:val="00558C"/>
    </w:rPr>
  </w:style>
  <w:style w:type="character" w:styleId="Tekstvantijdelijkeaanduiding">
    <w:name w:val="Placeholder Text"/>
    <w:basedOn w:val="Standaardalinea-lettertype"/>
    <w:uiPriority w:val="99"/>
    <w:semiHidden/>
    <w:rsid w:val="003C0825"/>
    <w:rPr>
      <w:color w:val="808080"/>
    </w:rPr>
  </w:style>
  <w:style w:type="paragraph" w:customStyle="1" w:styleId="Style1">
    <w:name w:val="Style1"/>
    <w:basedOn w:val="Tableheading"/>
    <w:rsid w:val="003C0825"/>
  </w:style>
  <w:style w:type="paragraph" w:customStyle="1" w:styleId="Style2">
    <w:name w:val="Style2"/>
    <w:basedOn w:val="Inhopg3"/>
    <w:autoRedefine/>
    <w:rsid w:val="003C0825"/>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3C0825"/>
    <w:pPr>
      <w:ind w:right="14317"/>
    </w:pPr>
  </w:style>
  <w:style w:type="paragraph" w:customStyle="1" w:styleId="AnnexCHead1">
    <w:name w:val="Annex C Head 1"/>
    <w:basedOn w:val="Standaard"/>
    <w:next w:val="Heading1separatationline"/>
    <w:rsid w:val="00A10EBA"/>
    <w:pPr>
      <w:numPr>
        <w:numId w:val="19"/>
      </w:numPr>
    </w:pPr>
    <w:rPr>
      <w:b/>
      <w:caps/>
      <w:color w:val="407EC9"/>
      <w:sz w:val="28"/>
    </w:rPr>
  </w:style>
  <w:style w:type="paragraph" w:customStyle="1" w:styleId="AnnexCHead2">
    <w:name w:val="Annex C Head 2"/>
    <w:basedOn w:val="Standaard"/>
    <w:next w:val="Heading2separationline"/>
    <w:rsid w:val="00A10EBA"/>
    <w:pPr>
      <w:numPr>
        <w:ilvl w:val="1"/>
        <w:numId w:val="19"/>
      </w:numPr>
    </w:pPr>
    <w:rPr>
      <w:b/>
      <w:caps/>
      <w:color w:val="407EC9"/>
      <w:sz w:val="24"/>
    </w:rPr>
  </w:style>
  <w:style w:type="paragraph" w:customStyle="1" w:styleId="AnnexCHead3">
    <w:name w:val="Annex C Head 3"/>
    <w:basedOn w:val="Standaard"/>
    <w:rsid w:val="00A10EBA"/>
    <w:pPr>
      <w:numPr>
        <w:ilvl w:val="2"/>
        <w:numId w:val="19"/>
      </w:numPr>
      <w:spacing w:before="120" w:after="120"/>
    </w:pPr>
    <w:rPr>
      <w:b/>
      <w:smallCaps/>
      <w:color w:val="407EC9"/>
      <w:sz w:val="22"/>
    </w:rPr>
  </w:style>
  <w:style w:type="paragraph" w:customStyle="1" w:styleId="AnnexCHead4">
    <w:name w:val="Annex C Head 4"/>
    <w:basedOn w:val="Standaard"/>
    <w:next w:val="Plattetekst"/>
    <w:rsid w:val="00A10EBA"/>
    <w:pPr>
      <w:numPr>
        <w:ilvl w:val="3"/>
        <w:numId w:val="19"/>
      </w:numPr>
      <w:spacing w:before="120" w:after="120"/>
    </w:pPr>
    <w:rPr>
      <w:b/>
      <w:color w:val="407EC9"/>
      <w:sz w:val="22"/>
      <w:lang w:eastAsia="de-DE"/>
    </w:rPr>
  </w:style>
  <w:style w:type="paragraph" w:customStyle="1" w:styleId="AnnexDHead1">
    <w:name w:val="Annex D Head 1"/>
    <w:basedOn w:val="Standaard"/>
    <w:next w:val="Heading1separatationline"/>
    <w:rsid w:val="006E10BF"/>
    <w:pPr>
      <w:numPr>
        <w:numId w:val="18"/>
      </w:numPr>
    </w:pPr>
    <w:rPr>
      <w:b/>
      <w:caps/>
      <w:color w:val="407EC9"/>
      <w:sz w:val="28"/>
      <w:lang w:eastAsia="de-DE"/>
    </w:rPr>
  </w:style>
  <w:style w:type="paragraph" w:customStyle="1" w:styleId="ANNEXDHEAD2">
    <w:name w:val="ANNEX D HEAD 2"/>
    <w:basedOn w:val="Plattetekst"/>
    <w:next w:val="Heading2separationline"/>
    <w:rsid w:val="006E10BF"/>
    <w:pPr>
      <w:numPr>
        <w:ilvl w:val="1"/>
        <w:numId w:val="18"/>
      </w:numPr>
      <w:spacing w:before="120"/>
    </w:pPr>
    <w:rPr>
      <w:b/>
      <w:color w:val="407EC9"/>
      <w:sz w:val="24"/>
      <w:lang w:eastAsia="de-DE"/>
    </w:rPr>
  </w:style>
  <w:style w:type="paragraph" w:customStyle="1" w:styleId="AnnexDHead3">
    <w:name w:val="Annex D Head 3"/>
    <w:basedOn w:val="Plattetekst"/>
    <w:rsid w:val="006E10BF"/>
    <w:pPr>
      <w:numPr>
        <w:ilvl w:val="2"/>
        <w:numId w:val="18"/>
      </w:numPr>
    </w:pPr>
    <w:rPr>
      <w:b/>
      <w:smallCaps/>
      <w:color w:val="407EC9"/>
      <w:lang w:eastAsia="de-DE"/>
    </w:rPr>
  </w:style>
  <w:style w:type="paragraph" w:customStyle="1" w:styleId="AnnexDHead4">
    <w:name w:val="Annex D Head 4"/>
    <w:basedOn w:val="Standaard"/>
    <w:next w:val="Plattetekst"/>
    <w:rsid w:val="006E10BF"/>
    <w:pPr>
      <w:numPr>
        <w:ilvl w:val="3"/>
        <w:numId w:val="18"/>
      </w:numPr>
      <w:spacing w:before="120" w:after="120"/>
    </w:pPr>
    <w:rPr>
      <w:color w:val="407EC9"/>
      <w:sz w:val="22"/>
    </w:rPr>
  </w:style>
  <w:style w:type="paragraph" w:customStyle="1" w:styleId="Acronym">
    <w:name w:val="Acronym"/>
    <w:basedOn w:val="Standaard"/>
    <w:rsid w:val="00CB137B"/>
    <w:pPr>
      <w:spacing w:after="60"/>
      <w:ind w:left="1418" w:hanging="1418"/>
    </w:pPr>
    <w:rPr>
      <w:sz w:val="22"/>
    </w:rPr>
  </w:style>
  <w:style w:type="paragraph" w:customStyle="1" w:styleId="ANNEXEHEAD1">
    <w:name w:val="ANNEX E HEAD 1"/>
    <w:basedOn w:val="Standaard"/>
    <w:next w:val="Heading1separatationline"/>
    <w:rsid w:val="009D25B8"/>
    <w:pPr>
      <w:numPr>
        <w:numId w:val="20"/>
      </w:numPr>
    </w:pPr>
    <w:rPr>
      <w:b/>
      <w:color w:val="407EC9"/>
      <w:sz w:val="28"/>
    </w:rPr>
  </w:style>
  <w:style w:type="paragraph" w:customStyle="1" w:styleId="ANNEXEHEAD2">
    <w:name w:val="ANNEX E HEAD 2"/>
    <w:basedOn w:val="Standaard"/>
    <w:next w:val="Heading2separationline"/>
    <w:rsid w:val="009D25B8"/>
    <w:pPr>
      <w:numPr>
        <w:ilvl w:val="1"/>
        <w:numId w:val="20"/>
      </w:numPr>
    </w:pPr>
    <w:rPr>
      <w:b/>
      <w:color w:val="407EC9"/>
      <w:sz w:val="24"/>
    </w:rPr>
  </w:style>
  <w:style w:type="paragraph" w:customStyle="1" w:styleId="ANNEXEHEAD3">
    <w:name w:val="ANNEX E HEAD 3"/>
    <w:basedOn w:val="Standaard"/>
    <w:next w:val="Plattetekst"/>
    <w:rsid w:val="009D25B8"/>
    <w:pPr>
      <w:numPr>
        <w:ilvl w:val="2"/>
        <w:numId w:val="20"/>
      </w:numPr>
    </w:pPr>
    <w:rPr>
      <w:b/>
      <w:color w:val="407EC9"/>
      <w:sz w:val="22"/>
    </w:rPr>
  </w:style>
  <w:style w:type="paragraph" w:customStyle="1" w:styleId="AnnexEHead4">
    <w:name w:val="Annex E Head 4"/>
    <w:basedOn w:val="Standaard"/>
    <w:next w:val="Plattetekst"/>
    <w:rsid w:val="009D25B8"/>
    <w:pPr>
      <w:numPr>
        <w:ilvl w:val="3"/>
        <w:numId w:val="21"/>
      </w:numPr>
    </w:pPr>
    <w:rPr>
      <w:b/>
      <w:color w:val="407EC9"/>
      <w:sz w:val="22"/>
    </w:rPr>
  </w:style>
  <w:style w:type="paragraph" w:customStyle="1" w:styleId="ANNEXFHEAD1">
    <w:name w:val="ANNEX F HEAD 1"/>
    <w:basedOn w:val="Standaard"/>
    <w:next w:val="Heading1separatationline"/>
    <w:rsid w:val="009D25B8"/>
    <w:pPr>
      <w:numPr>
        <w:numId w:val="22"/>
      </w:numPr>
    </w:pPr>
    <w:rPr>
      <w:b/>
      <w:color w:val="407EC9"/>
      <w:sz w:val="28"/>
    </w:rPr>
  </w:style>
  <w:style w:type="paragraph" w:customStyle="1" w:styleId="ANNEXFHEAD2">
    <w:name w:val="ANNEX F HEAD 2"/>
    <w:basedOn w:val="Standaard"/>
    <w:next w:val="Heading2separationline"/>
    <w:rsid w:val="009D25B8"/>
    <w:pPr>
      <w:numPr>
        <w:ilvl w:val="1"/>
        <w:numId w:val="22"/>
      </w:numPr>
    </w:pPr>
    <w:rPr>
      <w:b/>
      <w:color w:val="407EC9"/>
      <w:sz w:val="24"/>
    </w:rPr>
  </w:style>
  <w:style w:type="paragraph" w:customStyle="1" w:styleId="ANNEXFHEAD3">
    <w:name w:val="ANNEX F HEAD 3"/>
    <w:basedOn w:val="Standaard"/>
    <w:next w:val="Plattetekst"/>
    <w:rsid w:val="009D25B8"/>
    <w:pPr>
      <w:numPr>
        <w:ilvl w:val="2"/>
        <w:numId w:val="22"/>
      </w:numPr>
    </w:pPr>
    <w:rPr>
      <w:b/>
      <w:smallCaps/>
      <w:color w:val="407EC9"/>
      <w:sz w:val="22"/>
    </w:rPr>
  </w:style>
  <w:style w:type="paragraph" w:customStyle="1" w:styleId="AnnexFHead4">
    <w:name w:val="Annex F Head 4"/>
    <w:basedOn w:val="Standaard"/>
    <w:next w:val="Plattetekst"/>
    <w:rsid w:val="009D25B8"/>
    <w:pPr>
      <w:numPr>
        <w:ilvl w:val="3"/>
        <w:numId w:val="22"/>
      </w:numPr>
    </w:pPr>
    <w:rPr>
      <w:b/>
      <w:color w:val="407EC9"/>
      <w:sz w:val="22"/>
    </w:rPr>
  </w:style>
  <w:style w:type="paragraph" w:customStyle="1" w:styleId="ANNEXGHEAD1">
    <w:name w:val="ANNEX G HEAD 1"/>
    <w:basedOn w:val="Standaard"/>
    <w:next w:val="Heading1separatationline"/>
    <w:rsid w:val="009D25B8"/>
    <w:pPr>
      <w:numPr>
        <w:numId w:val="23"/>
      </w:numPr>
    </w:pPr>
    <w:rPr>
      <w:b/>
      <w:color w:val="407EC9"/>
      <w:sz w:val="28"/>
    </w:rPr>
  </w:style>
  <w:style w:type="paragraph" w:customStyle="1" w:styleId="ANNEXGHEAD2">
    <w:name w:val="ANNEX G HEAD 2"/>
    <w:basedOn w:val="Standaard"/>
    <w:next w:val="Heading2separationline"/>
    <w:rsid w:val="009D25B8"/>
    <w:pPr>
      <w:numPr>
        <w:ilvl w:val="1"/>
        <w:numId w:val="23"/>
      </w:numPr>
    </w:pPr>
    <w:rPr>
      <w:b/>
      <w:color w:val="407EC9"/>
      <w:sz w:val="24"/>
    </w:rPr>
  </w:style>
  <w:style w:type="paragraph" w:customStyle="1" w:styleId="ANNEXGHEAD3">
    <w:name w:val="ANNEX G HEAD 3"/>
    <w:basedOn w:val="Standaard"/>
    <w:next w:val="Plattetekst"/>
    <w:rsid w:val="009D25B8"/>
    <w:pPr>
      <w:numPr>
        <w:ilvl w:val="2"/>
        <w:numId w:val="23"/>
      </w:numPr>
    </w:pPr>
    <w:rPr>
      <w:b/>
      <w:smallCaps/>
      <w:color w:val="407EC9"/>
      <w:sz w:val="22"/>
    </w:rPr>
  </w:style>
  <w:style w:type="paragraph" w:customStyle="1" w:styleId="AnnexGHead4">
    <w:name w:val="Annex G Head 4"/>
    <w:basedOn w:val="Standaard"/>
    <w:next w:val="Plattetekst"/>
    <w:rsid w:val="009D25B8"/>
    <w:pPr>
      <w:numPr>
        <w:ilvl w:val="3"/>
        <w:numId w:val="23"/>
      </w:numPr>
    </w:pPr>
    <w:rPr>
      <w:b/>
      <w:color w:val="407EC9"/>
      <w:sz w:val="22"/>
    </w:rPr>
  </w:style>
  <w:style w:type="paragraph" w:customStyle="1" w:styleId="AnnexHHead1">
    <w:name w:val="Annex H Head 1"/>
    <w:basedOn w:val="Standaard"/>
    <w:next w:val="Heading1separatationline"/>
    <w:rsid w:val="009D25B8"/>
    <w:pPr>
      <w:numPr>
        <w:numId w:val="24"/>
      </w:numPr>
    </w:pPr>
    <w:rPr>
      <w:b/>
      <w:caps/>
      <w:color w:val="407EC9"/>
      <w:sz w:val="28"/>
    </w:rPr>
  </w:style>
  <w:style w:type="paragraph" w:customStyle="1" w:styleId="AnnexHHead2">
    <w:name w:val="Annex H Head 2"/>
    <w:basedOn w:val="Standaard"/>
    <w:next w:val="Heading2separationline"/>
    <w:rsid w:val="009D25B8"/>
    <w:pPr>
      <w:numPr>
        <w:ilvl w:val="1"/>
        <w:numId w:val="24"/>
      </w:numPr>
    </w:pPr>
    <w:rPr>
      <w:b/>
      <w:caps/>
      <w:color w:val="407EC9"/>
      <w:sz w:val="24"/>
    </w:rPr>
  </w:style>
  <w:style w:type="paragraph" w:customStyle="1" w:styleId="AnnexHHead3">
    <w:name w:val="Annex H Head 3"/>
    <w:basedOn w:val="Standaard"/>
    <w:rsid w:val="009D25B8"/>
    <w:pPr>
      <w:numPr>
        <w:ilvl w:val="2"/>
        <w:numId w:val="24"/>
      </w:numPr>
    </w:pPr>
    <w:rPr>
      <w:b/>
      <w:color w:val="407EC9"/>
      <w:sz w:val="22"/>
    </w:rPr>
  </w:style>
  <w:style w:type="paragraph" w:customStyle="1" w:styleId="AnnexHHead4">
    <w:name w:val="Annex H Head 4"/>
    <w:basedOn w:val="Standaard"/>
    <w:next w:val="Plattetekst"/>
    <w:rsid w:val="009D25B8"/>
    <w:pPr>
      <w:numPr>
        <w:ilvl w:val="3"/>
        <w:numId w:val="24"/>
      </w:numPr>
    </w:pPr>
    <w:rPr>
      <w:b/>
      <w:color w:val="407EC9"/>
      <w:sz w:val="22"/>
    </w:rPr>
  </w:style>
  <w:style w:type="paragraph" w:customStyle="1" w:styleId="AnnexIHead1">
    <w:name w:val="Annex I Head 1"/>
    <w:basedOn w:val="Standaard"/>
    <w:next w:val="Heading1separatationline"/>
    <w:rsid w:val="009D25B8"/>
    <w:pPr>
      <w:numPr>
        <w:numId w:val="25"/>
      </w:numPr>
    </w:pPr>
    <w:rPr>
      <w:b/>
      <w:caps/>
      <w:color w:val="407EC9"/>
      <w:sz w:val="28"/>
    </w:rPr>
  </w:style>
  <w:style w:type="paragraph" w:customStyle="1" w:styleId="AnnexIHead2">
    <w:name w:val="Annex I Head 2"/>
    <w:basedOn w:val="Standaard"/>
    <w:next w:val="Heading2separationline"/>
    <w:rsid w:val="009D25B8"/>
    <w:pPr>
      <w:numPr>
        <w:ilvl w:val="1"/>
        <w:numId w:val="25"/>
      </w:numPr>
    </w:pPr>
    <w:rPr>
      <w:b/>
      <w:caps/>
      <w:color w:val="407EC9"/>
      <w:sz w:val="24"/>
    </w:rPr>
  </w:style>
  <w:style w:type="paragraph" w:customStyle="1" w:styleId="AnnexIHead3">
    <w:name w:val="Annex I Head 3"/>
    <w:basedOn w:val="Standaard"/>
    <w:next w:val="Plattetekst"/>
    <w:rsid w:val="009D25B8"/>
    <w:pPr>
      <w:numPr>
        <w:ilvl w:val="2"/>
        <w:numId w:val="25"/>
      </w:numPr>
    </w:pPr>
    <w:rPr>
      <w:b/>
      <w:smallCaps/>
      <w:color w:val="407EC9"/>
      <w:sz w:val="22"/>
    </w:rPr>
  </w:style>
  <w:style w:type="paragraph" w:customStyle="1" w:styleId="AnnexIHead4">
    <w:name w:val="Annex I Head 4"/>
    <w:basedOn w:val="Standaard"/>
    <w:next w:val="Plattetekst"/>
    <w:rsid w:val="009D25B8"/>
    <w:pPr>
      <w:numPr>
        <w:ilvl w:val="3"/>
        <w:numId w:val="25"/>
      </w:numPr>
    </w:pPr>
    <w:rPr>
      <w:b/>
      <w:color w:val="407EC9"/>
      <w:sz w:val="22"/>
    </w:rPr>
  </w:style>
  <w:style w:type="paragraph" w:customStyle="1" w:styleId="AnnexJHead1">
    <w:name w:val="Annex J Head 1"/>
    <w:basedOn w:val="Standaard"/>
    <w:next w:val="Heading1separatationline"/>
    <w:rsid w:val="009D25B8"/>
    <w:pPr>
      <w:numPr>
        <w:numId w:val="26"/>
      </w:numPr>
    </w:pPr>
    <w:rPr>
      <w:b/>
      <w:caps/>
      <w:color w:val="407EC9"/>
      <w:sz w:val="28"/>
    </w:rPr>
  </w:style>
  <w:style w:type="paragraph" w:customStyle="1" w:styleId="AnnexJHead2">
    <w:name w:val="Annex J Head 2"/>
    <w:basedOn w:val="Standaard"/>
    <w:next w:val="Heading2separationline"/>
    <w:rsid w:val="009D25B8"/>
    <w:pPr>
      <w:numPr>
        <w:ilvl w:val="1"/>
        <w:numId w:val="26"/>
      </w:numPr>
    </w:pPr>
    <w:rPr>
      <w:b/>
      <w:caps/>
      <w:color w:val="407EC9"/>
      <w:sz w:val="24"/>
    </w:rPr>
  </w:style>
  <w:style w:type="paragraph" w:customStyle="1" w:styleId="AnnexJHead3">
    <w:name w:val="Annex J Head 3"/>
    <w:basedOn w:val="Standaard"/>
    <w:next w:val="Plattetekst"/>
    <w:rsid w:val="009D25B8"/>
    <w:pPr>
      <w:numPr>
        <w:ilvl w:val="2"/>
        <w:numId w:val="26"/>
      </w:numPr>
    </w:pPr>
    <w:rPr>
      <w:b/>
      <w:smallCaps/>
      <w:color w:val="407EC9"/>
      <w:sz w:val="22"/>
    </w:rPr>
  </w:style>
  <w:style w:type="paragraph" w:customStyle="1" w:styleId="AnnexJHead4">
    <w:name w:val="Annex J Head 4"/>
    <w:basedOn w:val="Standaard"/>
    <w:next w:val="Plattetekst"/>
    <w:rsid w:val="009D25B8"/>
    <w:pPr>
      <w:numPr>
        <w:ilvl w:val="3"/>
        <w:numId w:val="26"/>
      </w:numPr>
    </w:pPr>
    <w:rPr>
      <w:b/>
      <w:color w:val="407EC9"/>
      <w:sz w:val="22"/>
    </w:rPr>
  </w:style>
  <w:style w:type="paragraph" w:customStyle="1" w:styleId="AnnexKHead1">
    <w:name w:val="Annex K Head 1"/>
    <w:basedOn w:val="Standaard"/>
    <w:next w:val="Heading1separatationline"/>
    <w:rsid w:val="009D25B8"/>
    <w:pPr>
      <w:numPr>
        <w:numId w:val="27"/>
      </w:numPr>
    </w:pPr>
    <w:rPr>
      <w:b/>
      <w:caps/>
      <w:color w:val="407EC9"/>
      <w:sz w:val="28"/>
    </w:rPr>
  </w:style>
  <w:style w:type="paragraph" w:customStyle="1" w:styleId="AnnexKHead2">
    <w:name w:val="Annex K Head 2"/>
    <w:basedOn w:val="Standaard"/>
    <w:next w:val="Heading2separationline"/>
    <w:rsid w:val="009D25B8"/>
    <w:pPr>
      <w:numPr>
        <w:ilvl w:val="1"/>
        <w:numId w:val="27"/>
      </w:numPr>
    </w:pPr>
    <w:rPr>
      <w:b/>
      <w:caps/>
      <w:color w:val="407EC9"/>
      <w:sz w:val="24"/>
    </w:rPr>
  </w:style>
  <w:style w:type="paragraph" w:customStyle="1" w:styleId="AnnexKHead3">
    <w:name w:val="Annex K Head 3"/>
    <w:basedOn w:val="Standaard"/>
    <w:next w:val="Plattetekst"/>
    <w:rsid w:val="009D25B8"/>
    <w:pPr>
      <w:numPr>
        <w:ilvl w:val="2"/>
        <w:numId w:val="27"/>
      </w:numPr>
    </w:pPr>
    <w:rPr>
      <w:b/>
      <w:smallCaps/>
      <w:color w:val="407EC9"/>
      <w:sz w:val="22"/>
    </w:rPr>
  </w:style>
  <w:style w:type="paragraph" w:customStyle="1" w:styleId="AnnexKHead4">
    <w:name w:val="Annex K Head 4"/>
    <w:basedOn w:val="Standaard"/>
    <w:next w:val="Plattetekst"/>
    <w:rsid w:val="009D25B8"/>
    <w:pPr>
      <w:numPr>
        <w:ilvl w:val="3"/>
        <w:numId w:val="27"/>
      </w:numPr>
    </w:pPr>
    <w:rPr>
      <w:b/>
      <w:color w:val="407EC9"/>
      <w:sz w:val="22"/>
    </w:rPr>
  </w:style>
  <w:style w:type="paragraph" w:customStyle="1" w:styleId="AnnexLHead1">
    <w:name w:val="Annex L Head 1"/>
    <w:basedOn w:val="Standaard"/>
    <w:next w:val="Heading1separatationline"/>
    <w:rsid w:val="009D25B8"/>
    <w:pPr>
      <w:numPr>
        <w:numId w:val="28"/>
      </w:numPr>
    </w:pPr>
    <w:rPr>
      <w:b/>
      <w:caps/>
      <w:color w:val="407EC9"/>
      <w:sz w:val="28"/>
    </w:rPr>
  </w:style>
  <w:style w:type="paragraph" w:customStyle="1" w:styleId="AnnexLHead2">
    <w:name w:val="Annex L Head 2"/>
    <w:basedOn w:val="Standaard"/>
    <w:next w:val="Plattetekst"/>
    <w:rsid w:val="009D25B8"/>
    <w:pPr>
      <w:numPr>
        <w:ilvl w:val="1"/>
        <w:numId w:val="28"/>
      </w:numPr>
    </w:pPr>
    <w:rPr>
      <w:b/>
      <w:caps/>
      <w:color w:val="407EC9"/>
      <w:sz w:val="24"/>
    </w:rPr>
  </w:style>
  <w:style w:type="paragraph" w:customStyle="1" w:styleId="AnnexLHead3">
    <w:name w:val="Annex L Head 3"/>
    <w:basedOn w:val="Standaard"/>
    <w:next w:val="Plattetekst"/>
    <w:rsid w:val="009D25B8"/>
    <w:pPr>
      <w:numPr>
        <w:ilvl w:val="2"/>
        <w:numId w:val="28"/>
      </w:numPr>
    </w:pPr>
    <w:rPr>
      <w:b/>
      <w:smallCaps/>
      <w:color w:val="407EC9"/>
      <w:sz w:val="22"/>
    </w:rPr>
  </w:style>
  <w:style w:type="paragraph" w:customStyle="1" w:styleId="AnnexLHead4">
    <w:name w:val="Annex L Head 4"/>
    <w:basedOn w:val="Standaard"/>
    <w:next w:val="Plattetekst"/>
    <w:rsid w:val="009D25B8"/>
    <w:pPr>
      <w:numPr>
        <w:ilvl w:val="3"/>
        <w:numId w:val="28"/>
      </w:numPr>
    </w:pPr>
    <w:rPr>
      <w:b/>
      <w:color w:val="407EC9"/>
      <w:sz w:val="22"/>
    </w:rPr>
  </w:style>
  <w:style w:type="paragraph" w:customStyle="1" w:styleId="AnnexMHead1">
    <w:name w:val="Annex M Head 1"/>
    <w:basedOn w:val="Standaard"/>
    <w:next w:val="Heading1separatationline"/>
    <w:rsid w:val="009D25B8"/>
    <w:pPr>
      <w:numPr>
        <w:numId w:val="29"/>
      </w:numPr>
    </w:pPr>
    <w:rPr>
      <w:b/>
      <w:caps/>
      <w:color w:val="407EC9"/>
      <w:sz w:val="28"/>
    </w:rPr>
  </w:style>
  <w:style w:type="paragraph" w:customStyle="1" w:styleId="AnnexMHead2">
    <w:name w:val="Annex M Head 2"/>
    <w:basedOn w:val="Standaard"/>
    <w:next w:val="Heading2separationline"/>
    <w:rsid w:val="009D25B8"/>
    <w:pPr>
      <w:numPr>
        <w:ilvl w:val="1"/>
        <w:numId w:val="29"/>
      </w:numPr>
    </w:pPr>
    <w:rPr>
      <w:b/>
      <w:caps/>
      <w:color w:val="407EC9"/>
      <w:sz w:val="24"/>
    </w:rPr>
  </w:style>
  <w:style w:type="paragraph" w:customStyle="1" w:styleId="AnnexMHead3">
    <w:name w:val="Annex M Head 3"/>
    <w:basedOn w:val="Standaard"/>
    <w:next w:val="Plattetekst"/>
    <w:rsid w:val="009D25B8"/>
    <w:pPr>
      <w:numPr>
        <w:ilvl w:val="2"/>
        <w:numId w:val="29"/>
      </w:numPr>
    </w:pPr>
    <w:rPr>
      <w:b/>
      <w:smallCaps/>
      <w:color w:val="407EC9"/>
      <w:sz w:val="22"/>
    </w:rPr>
  </w:style>
  <w:style w:type="paragraph" w:customStyle="1" w:styleId="AnnexMHead4">
    <w:name w:val="Annex M Head 4"/>
    <w:basedOn w:val="Standaard"/>
    <w:next w:val="Plattetekst"/>
    <w:rsid w:val="009D25B8"/>
    <w:pPr>
      <w:numPr>
        <w:ilvl w:val="3"/>
        <w:numId w:val="29"/>
      </w:numPr>
    </w:pPr>
    <w:rPr>
      <w:b/>
      <w:color w:val="407EC9"/>
      <w:sz w:val="22"/>
    </w:rPr>
  </w:style>
  <w:style w:type="paragraph" w:customStyle="1" w:styleId="PART">
    <w:name w:val="PART"/>
    <w:basedOn w:val="Standaard"/>
    <w:next w:val="Kop1"/>
    <w:rsid w:val="00AB4A37"/>
    <w:pPr>
      <w:numPr>
        <w:numId w:val="31"/>
      </w:numPr>
      <w:spacing w:before="240" w:after="240"/>
    </w:pPr>
    <w:rPr>
      <w:b/>
      <w:color w:val="407EC9"/>
      <w:sz w:val="36"/>
    </w:rPr>
  </w:style>
  <w:style w:type="paragraph" w:styleId="Revisie">
    <w:name w:val="Revision"/>
    <w:hidden/>
    <w:uiPriority w:val="99"/>
    <w:semiHidden/>
    <w:rsid w:val="003C0825"/>
    <w:pPr>
      <w:spacing w:after="0" w:line="240" w:lineRule="auto"/>
    </w:pPr>
    <w:rPr>
      <w:sz w:val="18"/>
      <w:lang w:val="en-GB"/>
    </w:rPr>
  </w:style>
  <w:style w:type="paragraph" w:customStyle="1" w:styleId="MRN">
    <w:name w:val="MRN"/>
    <w:basedOn w:val="Standaard"/>
    <w:link w:val="MRNChar"/>
    <w:rsid w:val="003C0825"/>
    <w:rPr>
      <w:b/>
      <w:color w:val="00558C"/>
      <w:sz w:val="28"/>
    </w:rPr>
  </w:style>
  <w:style w:type="character" w:customStyle="1" w:styleId="MRNChar">
    <w:name w:val="MRN Char"/>
    <w:basedOn w:val="Standaardalinea-lettertype"/>
    <w:link w:val="MRN"/>
    <w:rsid w:val="003C0825"/>
    <w:rPr>
      <w:b/>
      <w:color w:val="00558C"/>
      <w:sz w:val="28"/>
      <w:lang w:val="en-GB"/>
    </w:rPr>
  </w:style>
  <w:style w:type="paragraph" w:customStyle="1" w:styleId="Heading1separationline">
    <w:name w:val="Heading 1 separation line"/>
    <w:basedOn w:val="Standaard"/>
    <w:next w:val="Plattetekst"/>
    <w:rsid w:val="003C0825"/>
    <w:pPr>
      <w:pBdr>
        <w:bottom w:val="single" w:sz="8" w:space="1" w:color="00558C" w:themeColor="accent1"/>
      </w:pBdr>
      <w:spacing w:after="120" w:line="90" w:lineRule="exact"/>
      <w:ind w:right="8789"/>
    </w:pPr>
    <w:rPr>
      <w:color w:val="000000" w:themeColor="text1"/>
      <w:sz w:val="22"/>
    </w:rPr>
  </w:style>
  <w:style w:type="paragraph" w:customStyle="1" w:styleId="Doicumentrevisiontabletitle">
    <w:name w:val="Doicument revision table title"/>
    <w:basedOn w:val="Tabletext"/>
    <w:rsid w:val="003C0825"/>
    <w:rPr>
      <w:b/>
      <w:color w:val="00558C"/>
    </w:rPr>
  </w:style>
  <w:style w:type="paragraph" w:customStyle="1" w:styleId="AppendixHead5">
    <w:name w:val="Appendix Head 5"/>
    <w:basedOn w:val="AppendixHead4"/>
    <w:next w:val="Plattetekst"/>
    <w:qFormat/>
    <w:rsid w:val="003C0825"/>
    <w:pPr>
      <w:numPr>
        <w:ilvl w:val="4"/>
      </w:numPr>
      <w:ind w:left="1701" w:hanging="1701"/>
    </w:pPr>
    <w:rPr>
      <w:b w:val="0"/>
    </w:rPr>
  </w:style>
  <w:style w:type="paragraph" w:customStyle="1" w:styleId="AnnextitleHead1">
    <w:name w:val="Annex title (Head 1)"/>
    <w:next w:val="Plattetekst"/>
    <w:link w:val="AnnextitleHead1Char"/>
    <w:qFormat/>
    <w:rsid w:val="003C0825"/>
    <w:pPr>
      <w:numPr>
        <w:numId w:val="3"/>
      </w:numPr>
      <w:spacing w:after="360"/>
    </w:pPr>
    <w:rPr>
      <w:b/>
      <w:caps/>
      <w:color w:val="00558C"/>
      <w:sz w:val="28"/>
      <w:lang w:val="en-GB"/>
    </w:rPr>
  </w:style>
  <w:style w:type="character" w:customStyle="1" w:styleId="AnnextitleHead1Char">
    <w:name w:val="Annex title (Head 1) Char"/>
    <w:basedOn w:val="Standaardalinea-lettertype"/>
    <w:link w:val="AnnextitleHead1"/>
    <w:rsid w:val="003C0825"/>
    <w:rPr>
      <w:b/>
      <w:caps/>
      <w:color w:val="00558C"/>
      <w:sz w:val="28"/>
      <w:lang w:val="en-GB"/>
    </w:rPr>
  </w:style>
  <w:style w:type="paragraph" w:customStyle="1" w:styleId="AnnexHead2">
    <w:name w:val="Annex Head 2"/>
    <w:basedOn w:val="AnnextitleHead1"/>
    <w:next w:val="Heading1separationline"/>
    <w:qFormat/>
    <w:rsid w:val="003C0825"/>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3C0825"/>
    <w:pPr>
      <w:numPr>
        <w:ilvl w:val="2"/>
      </w:numPr>
    </w:pPr>
    <w:rPr>
      <w:caps w:val="0"/>
      <w:smallCaps/>
    </w:rPr>
  </w:style>
  <w:style w:type="paragraph" w:customStyle="1" w:styleId="AnnexHead4">
    <w:name w:val="Annex Head 4"/>
    <w:basedOn w:val="AnnexHead3"/>
    <w:next w:val="Plattetekst"/>
    <w:qFormat/>
    <w:rsid w:val="003C0825"/>
    <w:pPr>
      <w:numPr>
        <w:ilvl w:val="3"/>
      </w:numPr>
    </w:pPr>
    <w:rPr>
      <w:smallCaps w:val="0"/>
      <w:sz w:val="22"/>
    </w:rPr>
  </w:style>
  <w:style w:type="paragraph" w:customStyle="1" w:styleId="AnnexHead5">
    <w:name w:val="Annex Head 5"/>
    <w:basedOn w:val="Standaard"/>
    <w:next w:val="Plattetekst"/>
    <w:qFormat/>
    <w:rsid w:val="003C0825"/>
    <w:pPr>
      <w:numPr>
        <w:ilvl w:val="4"/>
        <w:numId w:val="3"/>
      </w:numPr>
      <w:spacing w:before="120" w:after="120" w:line="240" w:lineRule="auto"/>
      <w:ind w:left="1701" w:hanging="1701"/>
    </w:pPr>
    <w:rPr>
      <w:rFonts w:eastAsia="Calibri" w:cs="Calibri"/>
      <w:color w:val="00558C"/>
      <w:sz w:val="22"/>
      <w:lang w:eastAsia="en-GB"/>
    </w:rPr>
  </w:style>
  <w:style w:type="paragraph" w:customStyle="1" w:styleId="Abbreviations">
    <w:name w:val="Abbreviations"/>
    <w:basedOn w:val="Standaard"/>
    <w:qFormat/>
    <w:rsid w:val="003C0825"/>
    <w:pPr>
      <w:spacing w:after="60"/>
      <w:ind w:left="1418" w:hanging="1418"/>
    </w:pPr>
    <w:rPr>
      <w:sz w:val="22"/>
    </w:rPr>
  </w:style>
  <w:style w:type="paragraph" w:customStyle="1" w:styleId="AppendixtitleHead1">
    <w:name w:val="Appendix title (Head 1)"/>
    <w:next w:val="Plattetekst"/>
    <w:qFormat/>
    <w:rsid w:val="003C0825"/>
    <w:pPr>
      <w:numPr>
        <w:numId w:val="17"/>
      </w:numPr>
      <w:spacing w:before="120" w:after="240" w:line="240" w:lineRule="auto"/>
    </w:pPr>
    <w:rPr>
      <w:rFonts w:asciiTheme="majorHAnsi" w:eastAsia="Calibri" w:hAnsiTheme="majorHAnsi" w:cs="Calibri"/>
      <w:b/>
      <w:bCs/>
      <w:caps/>
      <w:color w:val="00558C"/>
      <w:sz w:val="28"/>
      <w:szCs w:val="28"/>
      <w:lang w:val="en-GB"/>
    </w:rPr>
  </w:style>
  <w:style w:type="paragraph" w:styleId="Titel">
    <w:name w:val="Title"/>
    <w:basedOn w:val="Standaard"/>
    <w:link w:val="TitelChar"/>
    <w:rsid w:val="003C0825"/>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elChar">
    <w:name w:val="Titel Char"/>
    <w:basedOn w:val="Standaardalinea-lettertype"/>
    <w:link w:val="Titel"/>
    <w:rsid w:val="003C0825"/>
    <w:rPr>
      <w:rFonts w:ascii="Arial" w:eastAsia="Times New Roman" w:hAnsi="Arial" w:cs="Arial"/>
      <w:b/>
      <w:bCs/>
      <w:kern w:val="28"/>
      <w:sz w:val="32"/>
      <w:szCs w:val="32"/>
      <w:lang w:val="en-GB" w:eastAsia="en-GB"/>
    </w:rPr>
  </w:style>
  <w:style w:type="paragraph" w:customStyle="1" w:styleId="Referencetext">
    <w:name w:val="Reference text"/>
    <w:basedOn w:val="Standaard"/>
    <w:autoRedefine/>
    <w:rsid w:val="003C0825"/>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Kop6"/>
    <w:rsid w:val="003C0825"/>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Revokes">
    <w:name w:val="Revokes"/>
    <w:basedOn w:val="Documentdate"/>
    <w:link w:val="RevokesChar"/>
    <w:rsid w:val="003C0825"/>
    <w:rPr>
      <w:i/>
    </w:rPr>
  </w:style>
  <w:style w:type="character" w:customStyle="1" w:styleId="RevokesChar">
    <w:name w:val="Revokes Char"/>
    <w:basedOn w:val="Standaardalinea-lettertype"/>
    <w:link w:val="Revokes"/>
    <w:rsid w:val="003C0825"/>
    <w:rPr>
      <w:b/>
      <w:i/>
      <w:color w:val="00558C"/>
      <w:sz w:val="28"/>
      <w:lang w:val="en-GB"/>
    </w:rPr>
  </w:style>
  <w:style w:type="paragraph" w:customStyle="1" w:styleId="Referencelist">
    <w:name w:val="Reference list"/>
    <w:basedOn w:val="Standaard"/>
    <w:qFormat/>
    <w:rsid w:val="003C0825"/>
    <w:pPr>
      <w:numPr>
        <w:numId w:val="16"/>
      </w:numPr>
      <w:spacing w:before="120" w:after="60" w:line="240" w:lineRule="auto"/>
      <w:jc w:val="both"/>
    </w:pPr>
    <w:rPr>
      <w:rFonts w:eastAsia="Times New Roman" w:cs="Times New Roman"/>
      <w:sz w:val="22"/>
      <w:szCs w:val="20"/>
    </w:rPr>
  </w:style>
  <w:style w:type="paragraph" w:customStyle="1" w:styleId="Equationnumber">
    <w:name w:val="Equation number"/>
    <w:basedOn w:val="Plattetekst"/>
    <w:next w:val="Plattetekst"/>
    <w:link w:val="EquationnumberChar"/>
    <w:qFormat/>
    <w:rsid w:val="003C0825"/>
    <w:pPr>
      <w:numPr>
        <w:numId w:val="34"/>
      </w:numPr>
      <w:spacing w:before="60"/>
      <w:jc w:val="right"/>
    </w:pPr>
  </w:style>
  <w:style w:type="character" w:customStyle="1" w:styleId="EquationnumberChar">
    <w:name w:val="Equation number Char"/>
    <w:basedOn w:val="PlattetekstChar"/>
    <w:link w:val="Equationnumber"/>
    <w:rsid w:val="003C0825"/>
    <w:rPr>
      <w:lang w:val="en-GB"/>
    </w:rPr>
  </w:style>
  <w:style w:type="paragraph" w:customStyle="1" w:styleId="Furtherreading">
    <w:name w:val="Further reading"/>
    <w:basedOn w:val="Plattetekst"/>
    <w:link w:val="FurtherreadingChar"/>
    <w:qFormat/>
    <w:rsid w:val="003C0825"/>
    <w:pPr>
      <w:numPr>
        <w:numId w:val="35"/>
      </w:numPr>
      <w:spacing w:before="60"/>
    </w:pPr>
  </w:style>
  <w:style w:type="character" w:customStyle="1" w:styleId="FurtherreadingChar">
    <w:name w:val="Further reading Char"/>
    <w:basedOn w:val="PlattetekstChar"/>
    <w:link w:val="Furtherreading"/>
    <w:rsid w:val="003C0825"/>
    <w:rPr>
      <w:lang w:val="en-GB"/>
    </w:rPr>
  </w:style>
  <w:style w:type="paragraph" w:customStyle="1" w:styleId="Documentrevisiontabletitle">
    <w:name w:val="Document revision table title"/>
    <w:basedOn w:val="Standaard"/>
    <w:rsid w:val="003C0825"/>
    <w:pPr>
      <w:spacing w:before="60" w:after="60"/>
      <w:ind w:left="113" w:right="113"/>
    </w:pPr>
    <w:rPr>
      <w:b/>
      <w:color w:val="00558C"/>
      <w:sz w:val="20"/>
    </w:rPr>
  </w:style>
  <w:style w:type="paragraph" w:customStyle="1" w:styleId="AnnexFigureCaption">
    <w:name w:val="Annex Figure Caption"/>
    <w:basedOn w:val="Plattetekst"/>
    <w:link w:val="AnnexFigureCaptionChar"/>
    <w:qFormat/>
    <w:rsid w:val="003C0825"/>
    <w:pPr>
      <w:numPr>
        <w:numId w:val="46"/>
      </w:numPr>
      <w:jc w:val="center"/>
    </w:pPr>
    <w:rPr>
      <w:i/>
      <w:color w:val="00558C"/>
      <w:lang w:eastAsia="en-GB"/>
    </w:rPr>
  </w:style>
  <w:style w:type="character" w:customStyle="1" w:styleId="AnnexFigureCaptionChar">
    <w:name w:val="Annex Figure Caption Char"/>
    <w:basedOn w:val="PlattetekstChar"/>
    <w:link w:val="AnnexFigureCaption"/>
    <w:rsid w:val="003C0825"/>
    <w:rPr>
      <w:i/>
      <w:color w:val="00558C"/>
      <w:lang w:val="en-GB" w:eastAsia="en-GB"/>
    </w:rPr>
  </w:style>
  <w:style w:type="paragraph" w:styleId="Index1">
    <w:name w:val="index 1"/>
    <w:basedOn w:val="Standaard"/>
    <w:next w:val="Standaard"/>
    <w:autoRedefine/>
    <w:semiHidden/>
    <w:unhideWhenUsed/>
    <w:rsid w:val="003C0825"/>
    <w:pPr>
      <w:spacing w:line="240" w:lineRule="auto"/>
      <w:ind w:left="180" w:hanging="180"/>
    </w:pPr>
  </w:style>
  <w:style w:type="paragraph" w:customStyle="1" w:styleId="EmphasisParagraph">
    <w:name w:val="Emphasis Paragraph"/>
    <w:basedOn w:val="Plattetekst"/>
    <w:next w:val="Plattetekst"/>
    <w:link w:val="EmphasisParagraphChar"/>
    <w:rsid w:val="003C0825"/>
    <w:pPr>
      <w:ind w:left="425" w:right="709"/>
    </w:pPr>
    <w:rPr>
      <w:i/>
    </w:rPr>
  </w:style>
  <w:style w:type="character" w:customStyle="1" w:styleId="EmphasisParagraphChar">
    <w:name w:val="Emphasis Paragraph Char"/>
    <w:basedOn w:val="PlattetekstChar"/>
    <w:link w:val="EmphasisParagraph"/>
    <w:rsid w:val="003C0825"/>
    <w:rPr>
      <w:i/>
      <w:lang w:val="en-GB"/>
    </w:rPr>
  </w:style>
  <w:style w:type="paragraph" w:customStyle="1" w:styleId="Quotationparagraph">
    <w:name w:val="Quotation paragraph"/>
    <w:basedOn w:val="Plattetekst"/>
    <w:link w:val="QuotationparagraphChar"/>
    <w:qFormat/>
    <w:rsid w:val="00C319F2"/>
    <w:pPr>
      <w:suppressAutoHyphens/>
      <w:ind w:left="567" w:right="707"/>
    </w:pPr>
  </w:style>
  <w:style w:type="character" w:customStyle="1" w:styleId="QuotationparagraphChar">
    <w:name w:val="Quotation paragraph Char"/>
    <w:basedOn w:val="PlattetekstChar"/>
    <w:link w:val="Quotationparagraph"/>
    <w:rsid w:val="00C319F2"/>
    <w:rPr>
      <w:lang w:val="en-GB"/>
    </w:rPr>
  </w:style>
  <w:style w:type="paragraph" w:styleId="Lijstalinea">
    <w:name w:val="List Paragraph"/>
    <w:basedOn w:val="Standaard"/>
    <w:uiPriority w:val="34"/>
    <w:rsid w:val="007123DB"/>
    <w:pPr>
      <w:ind w:left="720"/>
      <w:contextualSpacing/>
    </w:pPr>
  </w:style>
  <w:style w:type="character" w:styleId="Onopgelostemelding">
    <w:name w:val="Unresolved Mention"/>
    <w:basedOn w:val="Standaardalinea-lettertype"/>
    <w:uiPriority w:val="99"/>
    <w:semiHidden/>
    <w:unhideWhenUsed/>
    <w:rsid w:val="00EF7D46"/>
    <w:rPr>
      <w:color w:val="605E5C"/>
      <w:shd w:val="clear" w:color="auto" w:fill="E1DFDD"/>
    </w:rPr>
  </w:style>
  <w:style w:type="character" w:customStyle="1" w:styleId="cf01">
    <w:name w:val="cf01"/>
    <w:basedOn w:val="Standaardalinea-lettertype"/>
    <w:rsid w:val="009256D5"/>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67293">
      <w:bodyDiv w:val="1"/>
      <w:marLeft w:val="0"/>
      <w:marRight w:val="0"/>
      <w:marTop w:val="0"/>
      <w:marBottom w:val="0"/>
      <w:divBdr>
        <w:top w:val="none" w:sz="0" w:space="0" w:color="auto"/>
        <w:left w:val="none" w:sz="0" w:space="0" w:color="auto"/>
        <w:bottom w:val="none" w:sz="0" w:space="0" w:color="auto"/>
        <w:right w:val="none" w:sz="0" w:space="0" w:color="auto"/>
      </w:divBdr>
    </w:div>
    <w:div w:id="206066640">
      <w:bodyDiv w:val="1"/>
      <w:marLeft w:val="0"/>
      <w:marRight w:val="0"/>
      <w:marTop w:val="0"/>
      <w:marBottom w:val="0"/>
      <w:divBdr>
        <w:top w:val="none" w:sz="0" w:space="0" w:color="auto"/>
        <w:left w:val="none" w:sz="0" w:space="0" w:color="auto"/>
        <w:bottom w:val="none" w:sz="0" w:space="0" w:color="auto"/>
        <w:right w:val="none" w:sz="0" w:space="0" w:color="auto"/>
      </w:divBdr>
    </w:div>
    <w:div w:id="255595095">
      <w:bodyDiv w:val="1"/>
      <w:marLeft w:val="0"/>
      <w:marRight w:val="0"/>
      <w:marTop w:val="0"/>
      <w:marBottom w:val="0"/>
      <w:divBdr>
        <w:top w:val="none" w:sz="0" w:space="0" w:color="auto"/>
        <w:left w:val="none" w:sz="0" w:space="0" w:color="auto"/>
        <w:bottom w:val="none" w:sz="0" w:space="0" w:color="auto"/>
        <w:right w:val="none" w:sz="0" w:space="0" w:color="auto"/>
      </w:divBdr>
    </w:div>
    <w:div w:id="342784781">
      <w:bodyDiv w:val="1"/>
      <w:marLeft w:val="0"/>
      <w:marRight w:val="0"/>
      <w:marTop w:val="0"/>
      <w:marBottom w:val="0"/>
      <w:divBdr>
        <w:top w:val="none" w:sz="0" w:space="0" w:color="auto"/>
        <w:left w:val="none" w:sz="0" w:space="0" w:color="auto"/>
        <w:bottom w:val="none" w:sz="0" w:space="0" w:color="auto"/>
        <w:right w:val="none" w:sz="0" w:space="0" w:color="auto"/>
      </w:divBdr>
    </w:div>
    <w:div w:id="521936779">
      <w:bodyDiv w:val="1"/>
      <w:marLeft w:val="0"/>
      <w:marRight w:val="0"/>
      <w:marTop w:val="0"/>
      <w:marBottom w:val="0"/>
      <w:divBdr>
        <w:top w:val="none" w:sz="0" w:space="0" w:color="auto"/>
        <w:left w:val="none" w:sz="0" w:space="0" w:color="auto"/>
        <w:bottom w:val="none" w:sz="0" w:space="0" w:color="auto"/>
        <w:right w:val="none" w:sz="0" w:space="0" w:color="auto"/>
      </w:divBdr>
    </w:div>
    <w:div w:id="821511079">
      <w:bodyDiv w:val="1"/>
      <w:marLeft w:val="0"/>
      <w:marRight w:val="0"/>
      <w:marTop w:val="0"/>
      <w:marBottom w:val="0"/>
      <w:divBdr>
        <w:top w:val="none" w:sz="0" w:space="0" w:color="auto"/>
        <w:left w:val="none" w:sz="0" w:space="0" w:color="auto"/>
        <w:bottom w:val="none" w:sz="0" w:space="0" w:color="auto"/>
        <w:right w:val="none" w:sz="0" w:space="0" w:color="auto"/>
      </w:divBdr>
    </w:div>
    <w:div w:id="1050109535">
      <w:bodyDiv w:val="1"/>
      <w:marLeft w:val="0"/>
      <w:marRight w:val="0"/>
      <w:marTop w:val="0"/>
      <w:marBottom w:val="0"/>
      <w:divBdr>
        <w:top w:val="none" w:sz="0" w:space="0" w:color="auto"/>
        <w:left w:val="none" w:sz="0" w:space="0" w:color="auto"/>
        <w:bottom w:val="none" w:sz="0" w:space="0" w:color="auto"/>
        <w:right w:val="none" w:sz="0" w:space="0" w:color="auto"/>
      </w:divBdr>
    </w:div>
    <w:div w:id="172728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32"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7.xml"/><Relationship Id="rId28" Type="http://schemas.microsoft.com/office/2011/relationships/commentsExtended" Target="commentsExtended.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comments" Target="comments.xml"/><Relationship Id="rId30" Type="http://schemas.microsoft.com/office/2018/08/relationships/commentsExtensible" Target="commentsExtensible.xml"/><Relationship Id="rId35"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header10.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0%20June%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23AC5-34ED-4B6F-BE08-5FA23916A5F1}">
  <ds:schemaRefs>
    <ds:schemaRef ds:uri="http://schemas.microsoft.com/sharepoint/v3/contenttype/forms"/>
  </ds:schemaRefs>
</ds:datastoreItem>
</file>

<file path=customXml/itemProps2.xml><?xml version="1.0" encoding="utf-8"?>
<ds:datastoreItem xmlns:ds="http://schemas.openxmlformats.org/officeDocument/2006/customXml" ds:itemID="{7185DD44-A266-4250-99F1-9158A3DB5E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B44533-A39E-4C44-B44A-FE13EB2DC02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D60AFAD8-FEB9-4100-B0B0-879CD54CB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2.0 June 2021.dotm</Template>
  <TotalTime>58</TotalTime>
  <Pages>19</Pages>
  <Words>5271</Words>
  <Characters>28993</Characters>
  <Application>Microsoft Office Word</Application>
  <DocSecurity>0</DocSecurity>
  <Lines>241</Lines>
  <Paragraphs>68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IALA Guideline G1027</vt:lpstr>
      <vt:lpstr>IALA Guideline 1115</vt:lpstr>
      <vt:lpstr>IALA Guideline 1115</vt:lpstr>
    </vt:vector>
  </TitlesOfParts>
  <Manager>IALA</Manager>
  <Company>IALA</Company>
  <LinksUpToDate>false</LinksUpToDate>
  <CharactersWithSpaces>34196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G1027</dc:title>
  <dc:subject>IALA</dc:subject>
  <dc:creator>IALA Secretariat</dc:creator>
  <cp:keywords/>
  <dc:description/>
  <cp:lastModifiedBy>Priem Stefaan</cp:lastModifiedBy>
  <cp:revision>75</cp:revision>
  <cp:lastPrinted>2017-07-26T13:03:00Z</cp:lastPrinted>
  <dcterms:created xsi:type="dcterms:W3CDTF">2025-02-13T14:50:00Z</dcterms:created>
  <dcterms:modified xsi:type="dcterms:W3CDTF">2025-02-13T15:48:00Z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2408200</vt:r8>
  </property>
  <property fmtid="{D5CDD505-2E9C-101B-9397-08002B2CF9AE}" pid="4" name="MediaServiceImageTags">
    <vt:lpwstr/>
  </property>
</Properties>
</file>